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4D6" w:rsidRPr="00480615" w:rsidRDefault="00D714D6" w:rsidP="00D714D6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  <w:rPrChange w:id="0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</w:pPr>
      <w:del w:id="1" w:author="uzytkownik" w:date="2021-02-05T10:32:00Z">
        <w:r w:rsidRPr="00480615" w:rsidDel="00480615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2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 xml:space="preserve">załącznik </w:delText>
        </w:r>
      </w:del>
      <w:ins w:id="3" w:author="uzytkownik" w:date="2021-02-05T10:32:00Z">
        <w:r w:rsidR="00480615">
          <w:rPr>
            <w:rFonts w:ascii="Times New Roman" w:hAnsi="Times New Roman" w:cs="Times New Roman"/>
            <w:b/>
            <w:color w:val="000000" w:themeColor="text1"/>
            <w:sz w:val="24"/>
            <w:szCs w:val="24"/>
          </w:rPr>
          <w:t>Z</w:t>
        </w:r>
        <w:r w:rsidR="00480615" w:rsidRPr="00480615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4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t xml:space="preserve">ałącznik </w:t>
        </w:r>
      </w:ins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5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nr </w:t>
      </w:r>
      <w:del w:id="6" w:author="uzytkownik" w:date="2021-02-05T11:39:00Z">
        <w:r w:rsidRPr="00480615" w:rsidDel="000B0DF5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7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 xml:space="preserve">3B </w:delText>
        </w:r>
      </w:del>
      <w:ins w:id="8" w:author="uzytkownik" w:date="2022-05-06T09:13:00Z">
        <w:r w:rsidR="006C22B8">
          <w:rPr>
            <w:rFonts w:ascii="Times New Roman" w:hAnsi="Times New Roman" w:cs="Times New Roman"/>
            <w:b/>
            <w:color w:val="000000" w:themeColor="text1"/>
            <w:sz w:val="24"/>
            <w:szCs w:val="24"/>
          </w:rPr>
          <w:t>8</w:t>
        </w:r>
      </w:ins>
      <w:ins w:id="9" w:author="uzytkownik" w:date="2021-02-05T11:39:00Z">
        <w:r w:rsidR="000B0DF5" w:rsidRPr="00480615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10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t xml:space="preserve"> </w:t>
        </w:r>
      </w:ins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1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do S</w:t>
      </w:r>
      <w:del w:id="12" w:author="uzytkownik" w:date="2021-02-05T10:29:00Z">
        <w:r w:rsidRPr="00480615" w:rsidDel="00480615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13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>I</w:delText>
        </w:r>
      </w:del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4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WZ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51"/>
      </w:tblGrid>
      <w:tr w:rsidR="00D714D6" w:rsidRPr="00480615" w:rsidTr="0098563C">
        <w:trPr>
          <w:trHeight w:val="121"/>
        </w:trPr>
        <w:tc>
          <w:tcPr>
            <w:tcW w:w="1951" w:type="dxa"/>
          </w:tcPr>
          <w:p w:rsidR="00D714D6" w:rsidRPr="00480615" w:rsidRDefault="00D714D6" w:rsidP="00480615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  <w:rPrChange w:id="15" w:author="uzytkownik" w:date="2021-02-05T10:30:00Z">
                  <w:rPr/>
                </w:rPrChange>
              </w:rPr>
            </w:pPr>
            <w:del w:id="16" w:author="uzytkownik" w:date="2021-02-05T10:29:00Z">
              <w:r w:rsidRPr="00480615" w:rsidDel="00480615">
                <w:rPr>
                  <w:rFonts w:ascii="Times New Roman" w:hAnsi="Times New Roman" w:cs="Times New Roman"/>
                  <w:b/>
                  <w:color w:val="000000" w:themeColor="text1"/>
                  <w:sz w:val="24"/>
                  <w:szCs w:val="24"/>
                  <w:rPrChange w:id="17" w:author="uzytkownik" w:date="2021-02-05T10:30:00Z">
                    <w:rPr>
                      <w:rFonts w:cs="Arial"/>
                      <w:b/>
                      <w:color w:val="000000" w:themeColor="text1"/>
                      <w:szCs w:val="20"/>
                    </w:rPr>
                  </w:rPrChange>
                </w:rPr>
                <w:delText xml:space="preserve"> BD.271.II.2.2021</w:delText>
              </w:r>
            </w:del>
          </w:p>
        </w:tc>
      </w:tr>
    </w:tbl>
    <w:p w:rsidR="00D714D6" w:rsidRPr="00480615" w:rsidDel="00803B21" w:rsidRDefault="007073E8" w:rsidP="00D714D6">
      <w:pPr>
        <w:tabs>
          <w:tab w:val="right" w:pos="9639"/>
        </w:tabs>
        <w:rPr>
          <w:del w:id="18" w:author="uzytkownik" w:date="2022-04-01T10:11:00Z"/>
          <w:rFonts w:ascii="Times New Roman" w:hAnsi="Times New Roman" w:cs="Times New Roman"/>
          <w:b/>
          <w:color w:val="000000" w:themeColor="text1"/>
          <w:sz w:val="24"/>
          <w:szCs w:val="24"/>
          <w:rPrChange w:id="19" w:author="uzytkownik" w:date="2021-02-05T10:30:00Z">
            <w:rPr>
              <w:del w:id="20" w:author="uzytkownik" w:date="2022-04-01T10:11:00Z"/>
              <w:rFonts w:cs="Arial"/>
              <w:b/>
              <w:color w:val="000000" w:themeColor="text1"/>
              <w:szCs w:val="20"/>
            </w:rPr>
          </w:rPrChange>
        </w:rPr>
      </w:pPr>
      <w:del w:id="21" w:author="uzytkownik" w:date="2022-04-01T10:11:00Z">
        <w:r w:rsidRPr="00480615" w:rsidDel="00803B21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22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tab/>
        </w:r>
      </w:del>
    </w:p>
    <w:p w:rsidR="00D714D6" w:rsidRPr="00480615" w:rsidRDefault="00D714D6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  <w:rPrChange w:id="23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pPrChange w:id="24" w:author="uzytkownik" w:date="2022-04-01T10:12:00Z">
          <w:pPr>
            <w:spacing w:line="240" w:lineRule="auto"/>
            <w:ind w:left="5245"/>
          </w:pPr>
        </w:pPrChange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25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Zamawiający:</w:t>
      </w:r>
    </w:p>
    <w:p w:rsidR="00D714D6" w:rsidRPr="00480615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  <w:rPrChange w:id="26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</w:pPr>
    </w:p>
    <w:p w:rsidR="00D714D6" w:rsidRPr="00480615" w:rsidRDefault="00D714D6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  <w:rPrChange w:id="27" w:author="uzytkownik" w:date="2021-02-05T10:30:00Z">
            <w:rPr>
              <w:b/>
            </w:rPr>
          </w:rPrChange>
        </w:rPr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28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Gmina </w:t>
      </w:r>
      <w:del w:id="29" w:author="uzytkownik" w:date="2021-02-05T10:29:00Z">
        <w:r w:rsidRPr="00480615" w:rsidDel="00480615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30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>Witonia</w:delText>
        </w:r>
      </w:del>
      <w:ins w:id="31" w:author="uzytkownik" w:date="2021-02-05T10:29:00Z">
        <w:r w:rsidR="00480615" w:rsidRPr="00480615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32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t>Dukla</w:t>
        </w:r>
      </w:ins>
    </w:p>
    <w:p w:rsidR="00D714D6" w:rsidRPr="00480615" w:rsidRDefault="00D714D6" w:rsidP="00D714D6">
      <w:pPr>
        <w:tabs>
          <w:tab w:val="left" w:pos="3828"/>
        </w:tabs>
        <w:spacing w:line="240" w:lineRule="auto"/>
        <w:ind w:left="5245"/>
        <w:rPr>
          <w:ins w:id="33" w:author="uzytkownik" w:date="2021-02-05T10:29:00Z"/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  <w:rPrChange w:id="34" w:author="uzytkownik" w:date="2021-02-05T10:30:00Z">
            <w:rPr>
              <w:ins w:id="35" w:author="uzytkownik" w:date="2021-02-05T10:29:00Z"/>
              <w:rFonts w:cs="Arial"/>
              <w:b/>
              <w:bCs/>
              <w:color w:val="000000" w:themeColor="text1"/>
              <w:szCs w:val="20"/>
              <w:lang w:val="fr-FR"/>
            </w:rPr>
          </w:rPrChange>
        </w:rPr>
      </w:pPr>
      <w:del w:id="36" w:author="uzytkownik" w:date="2021-02-05T10:29:00Z">
        <w:r w:rsidRPr="00480615" w:rsidDel="00480615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37" w:author="uzytkownik" w:date="2021-02-05T10:30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delText>99-335 Witonia</w:delText>
        </w:r>
      </w:del>
      <w:ins w:id="38" w:author="uzytkownik" w:date="2021-02-05T10:30:00Z">
        <w:r w:rsidR="00480615" w:rsidRPr="00480615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39" w:author="uzytkownik" w:date="2021-02-05T10:30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t>3</w:t>
        </w:r>
      </w:ins>
      <w:ins w:id="40" w:author="uzytkownik" w:date="2021-02-05T10:29:00Z">
        <w:r w:rsidR="00480615" w:rsidRPr="00480615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41" w:author="uzytkownik" w:date="2021-02-05T10:30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t>8-450 Dukla</w:t>
        </w:r>
      </w:ins>
    </w:p>
    <w:p w:rsidR="00480615" w:rsidRPr="00480615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  <w:rPrChange w:id="42" w:author="uzytkownik" w:date="2021-02-05T10:30:00Z">
            <w:rPr>
              <w:rFonts w:cs="Arial"/>
              <w:b/>
              <w:bCs/>
              <w:color w:val="000000" w:themeColor="text1"/>
              <w:szCs w:val="20"/>
              <w:lang w:val="fr-FR"/>
            </w:rPr>
          </w:rPrChange>
        </w:rPr>
      </w:pPr>
      <w:ins w:id="43" w:author="uzytkownik" w:date="2021-02-05T10:30:00Z">
        <w:r w:rsidRPr="00480615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44" w:author="uzytkownik" w:date="2021-02-05T10:30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t>u</w:t>
        </w:r>
      </w:ins>
      <w:ins w:id="45" w:author="uzytkownik" w:date="2021-02-05T10:29:00Z">
        <w:r w:rsidRPr="00480615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46" w:author="uzytkownik" w:date="2021-02-05T10:30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t>l. Trakt W</w:t>
        </w:r>
      </w:ins>
      <w:ins w:id="47" w:author="uzytkownik" w:date="2021-02-05T10:30:00Z">
        <w:r w:rsidRPr="00480615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48" w:author="uzytkownik" w:date="2021-02-05T10:30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t>ęgierski 11</w:t>
        </w:r>
      </w:ins>
    </w:p>
    <w:p w:rsidR="00246CBD" w:rsidRPr="00480615" w:rsidRDefault="00246CBD" w:rsidP="00181137">
      <w:pPr>
        <w:tabs>
          <w:tab w:val="center" w:pos="4819"/>
        </w:tabs>
        <w:rPr>
          <w:rFonts w:ascii="Times New Roman" w:hAnsi="Times New Roman" w:cs="Times New Roman"/>
          <w:b/>
          <w:color w:val="000000" w:themeColor="text1"/>
          <w:sz w:val="24"/>
          <w:szCs w:val="24"/>
          <w:rPrChange w:id="49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50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Wykonawca</w:t>
      </w: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  <w:rPrChange w:id="51" w:author="uzytkownik" w:date="2021-02-05T10:30:00Z">
            <w:rPr>
              <w:rFonts w:cs="Arial"/>
              <w:b/>
              <w:color w:val="000000" w:themeColor="text1"/>
              <w:szCs w:val="20"/>
              <w:vertAlign w:val="superscript"/>
            </w:rPr>
          </w:rPrChange>
        </w:rPr>
        <w:t>1</w:t>
      </w: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52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:</w:t>
      </w:r>
    </w:p>
    <w:p w:rsidR="00246CBD" w:rsidRPr="00480615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  <w:rPrChange w:id="53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54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E11D7D" w:rsidRPr="00480615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  <w:rPrChange w:id="55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56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246CBD" w:rsidRPr="00354615" w:rsidRDefault="00246CBD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Cs w:val="20"/>
          <w:rPrChange w:id="57" w:author="uzytkownik" w:date="2021-07-13T09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pPrChange w:id="58" w:author="uzytkownik" w:date="2021-02-05T10:30:00Z">
          <w:pPr>
            <w:ind w:right="5953"/>
          </w:pPr>
        </w:pPrChange>
      </w:pPr>
      <w:r w:rsidRPr="00354615">
        <w:rPr>
          <w:rFonts w:ascii="Times New Roman" w:hAnsi="Times New Roman" w:cs="Times New Roman"/>
          <w:i/>
          <w:color w:val="000000" w:themeColor="text1"/>
          <w:szCs w:val="20"/>
          <w:rPrChange w:id="59" w:author="uzytkownik" w:date="2021-07-13T09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(pełna nazwa/firma, adres, w zależności od podmiotu: NIP/PESEL, KRS/CEiDG)</w:t>
      </w:r>
    </w:p>
    <w:p w:rsidR="00246CBD" w:rsidRPr="00480615" w:rsidRDefault="00246CBD" w:rsidP="00246CBD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  <w:rPrChange w:id="60" w:author="uzytkownik" w:date="2021-02-05T10:30:00Z">
            <w:rPr>
              <w:rFonts w:cs="Arial"/>
              <w:color w:val="000000" w:themeColor="text1"/>
              <w:szCs w:val="20"/>
              <w:u w:val="single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u w:val="single"/>
          <w:rPrChange w:id="61" w:author="uzytkownik" w:date="2021-02-05T10:30:00Z">
            <w:rPr>
              <w:rFonts w:cs="Arial"/>
              <w:color w:val="000000" w:themeColor="text1"/>
              <w:szCs w:val="20"/>
              <w:u w:val="single"/>
            </w:rPr>
          </w:rPrChange>
        </w:rPr>
        <w:t>reprezentowany przez:</w:t>
      </w:r>
    </w:p>
    <w:p w:rsidR="00246CBD" w:rsidRPr="00480615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  <w:rPrChange w:id="62" w:author="uzytkownik" w:date="2021-02-05T10:30:00Z">
            <w:rPr>
              <w:rFonts w:cs="Arial"/>
              <w:color w:val="000000" w:themeColor="text1"/>
              <w:sz w:val="21"/>
              <w:szCs w:val="21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63" w:author="uzytkownik" w:date="2021-02-05T10:30:00Z">
            <w:rPr>
              <w:rFonts w:cs="Arial"/>
              <w:color w:val="000000" w:themeColor="text1"/>
              <w:sz w:val="21"/>
              <w:szCs w:val="21"/>
            </w:rPr>
          </w:rPrChange>
        </w:rPr>
        <w:tab/>
      </w:r>
    </w:p>
    <w:p w:rsidR="00E11D7D" w:rsidRPr="00480615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  <w:rPrChange w:id="64" w:author="uzytkownik" w:date="2021-02-05T10:30:00Z">
            <w:rPr>
              <w:rFonts w:cs="Arial"/>
              <w:color w:val="000000" w:themeColor="text1"/>
              <w:sz w:val="21"/>
              <w:szCs w:val="21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65" w:author="uzytkownik" w:date="2021-02-05T10:30:00Z">
            <w:rPr>
              <w:rFonts w:cs="Arial"/>
              <w:color w:val="000000" w:themeColor="text1"/>
              <w:sz w:val="21"/>
              <w:szCs w:val="21"/>
            </w:rPr>
          </w:rPrChange>
        </w:rPr>
        <w:tab/>
      </w:r>
    </w:p>
    <w:p w:rsidR="00246CBD" w:rsidRPr="00354615" w:rsidRDefault="00246CBD">
      <w:pPr>
        <w:spacing w:line="240" w:lineRule="auto"/>
        <w:ind w:right="5954"/>
        <w:jc w:val="left"/>
        <w:rPr>
          <w:rFonts w:ascii="Times New Roman" w:hAnsi="Times New Roman" w:cs="Times New Roman"/>
          <w:i/>
          <w:color w:val="000000" w:themeColor="text1"/>
          <w:szCs w:val="20"/>
          <w:rPrChange w:id="66" w:author="uzytkownik" w:date="2021-07-13T09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pPrChange w:id="67" w:author="uzytkownik" w:date="2021-02-05T10:31:00Z">
          <w:pPr>
            <w:ind w:right="5953"/>
          </w:pPr>
        </w:pPrChange>
      </w:pPr>
      <w:r w:rsidRPr="00354615">
        <w:rPr>
          <w:rFonts w:ascii="Times New Roman" w:hAnsi="Times New Roman" w:cs="Times New Roman"/>
          <w:i/>
          <w:color w:val="000000" w:themeColor="text1"/>
          <w:szCs w:val="20"/>
          <w:rPrChange w:id="68" w:author="uzytkownik" w:date="2021-07-13T09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(imię, nazwisko, stanowisko/podstawa do  reprezentacji)</w:t>
      </w:r>
    </w:p>
    <w:p w:rsidR="00300674" w:rsidRPr="00480615" w:rsidRDefault="00C4103F" w:rsidP="00BF1F3F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rPrChange w:id="69" w:author="uzytkownik" w:date="2021-02-05T10:30:00Z">
            <w:rPr>
              <w:rFonts w:cs="Arial"/>
              <w:b/>
              <w:color w:val="000000" w:themeColor="text1"/>
              <w:szCs w:val="20"/>
              <w:u w:val="single"/>
            </w:rPr>
          </w:rPrChange>
        </w:rPr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rPrChange w:id="70" w:author="uzytkownik" w:date="2021-02-05T10:30:00Z">
            <w:rPr>
              <w:rFonts w:cs="Arial"/>
              <w:b/>
              <w:color w:val="000000" w:themeColor="text1"/>
              <w:szCs w:val="20"/>
              <w:u w:val="single"/>
            </w:rPr>
          </w:rPrChange>
        </w:rPr>
        <w:t xml:space="preserve">Oświadczenie wykonawcy </w:t>
      </w:r>
    </w:p>
    <w:p w:rsidR="00804F07" w:rsidRPr="00480615" w:rsidRDefault="00804F07" w:rsidP="00BF1F3F">
      <w:pPr>
        <w:spacing w:before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rPrChange w:id="71" w:author="uzytkownik" w:date="2021-02-05T10:30:00Z">
            <w:rPr>
              <w:rFonts w:cs="Arial"/>
              <w:b/>
              <w:color w:val="000000" w:themeColor="text1"/>
              <w:szCs w:val="20"/>
              <w:u w:val="single"/>
            </w:rPr>
          </w:rPrChange>
        </w:rPr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rPrChange w:id="72" w:author="uzytkownik" w:date="2021-02-05T10:30:00Z">
            <w:rPr>
              <w:rFonts w:cs="Arial"/>
              <w:b/>
              <w:color w:val="000000" w:themeColor="text1"/>
              <w:szCs w:val="20"/>
              <w:u w:val="single"/>
            </w:rPr>
          </w:rPrChange>
        </w:rPr>
        <w:t>DOTYCZĄCE PRZESŁANEK WYKLUCZENIA Z POSTĘPOWANIA</w:t>
      </w:r>
    </w:p>
    <w:p w:rsidR="00DF2044" w:rsidRDefault="00D714D6">
      <w:pPr>
        <w:spacing w:line="276" w:lineRule="auto"/>
        <w:rPr>
          <w:ins w:id="73" w:author="uzytkownik" w:date="2021-07-13T14:38:00Z"/>
          <w:rFonts w:ascii="Times New Roman" w:hAnsi="Times New Roman" w:cs="Times New Roman"/>
          <w:bCs/>
          <w:sz w:val="24"/>
          <w:szCs w:val="24"/>
        </w:rPr>
        <w:pPrChange w:id="74" w:author="uzytkownik" w:date="2021-07-13T09:21:00Z">
          <w:pPr/>
        </w:pPrChange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75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Na potrzeby postępowania o udzielenie zamówienia publicznego na</w:t>
      </w:r>
      <w:ins w:id="76" w:author="uzytkownik" w:date="2021-02-05T10:31:00Z">
        <w:r w:rsidR="00480615">
          <w:rPr>
            <w:rFonts w:ascii="Times New Roman" w:hAnsi="Times New Roman" w:cs="Times New Roman"/>
            <w:color w:val="000000" w:themeColor="text1"/>
            <w:sz w:val="24"/>
            <w:szCs w:val="24"/>
          </w:rPr>
          <w:t>:</w:t>
        </w:r>
      </w:ins>
      <w:del w:id="77" w:author="uzytkownik" w:date="2021-02-05T10:31:00Z">
        <w:r w:rsidRPr="00480615" w:rsidDel="00480615">
          <w:rPr>
            <w:rFonts w:ascii="Times New Roman" w:hAnsi="Times New Roman" w:cs="Times New Roman"/>
            <w:b/>
            <w:sz w:val="24"/>
            <w:szCs w:val="24"/>
            <w:rPrChange w:id="78" w:author="uzytkownik" w:date="2021-02-05T10:30:00Z">
              <w:rPr>
                <w:b/>
                <w:szCs w:val="20"/>
              </w:rPr>
            </w:rPrChange>
          </w:rPr>
          <w:delText xml:space="preserve"> rozbudowę i przebudowę drogi gminnej Nr 104310E  w miejscowo</w:delText>
        </w:r>
        <w:r w:rsidRPr="00480615" w:rsidDel="00480615">
          <w:rPr>
            <w:rFonts w:ascii="Times New Roman" w:eastAsia="Arial,Bold" w:hAnsi="Times New Roman" w:cs="Times New Roman" w:hint="eastAsia"/>
            <w:b/>
            <w:sz w:val="24"/>
            <w:szCs w:val="24"/>
            <w:rPrChange w:id="79" w:author="uzytkownik" w:date="2021-02-05T10:30:00Z">
              <w:rPr>
                <w:rFonts w:eastAsia="Arial,Bold" w:hint="eastAsia"/>
                <w:b/>
                <w:szCs w:val="20"/>
              </w:rPr>
            </w:rPrChange>
          </w:rPr>
          <w:delText>ś</w:delText>
        </w:r>
        <w:r w:rsidRPr="00480615" w:rsidDel="00480615">
          <w:rPr>
            <w:rFonts w:ascii="Times New Roman" w:hAnsi="Times New Roman" w:cs="Times New Roman"/>
            <w:b/>
            <w:sz w:val="24"/>
            <w:szCs w:val="24"/>
            <w:rPrChange w:id="80" w:author="uzytkownik" w:date="2021-02-05T10:30:00Z">
              <w:rPr>
                <w:b/>
                <w:szCs w:val="20"/>
              </w:rPr>
            </w:rPrChange>
          </w:rPr>
          <w:delText>ci Michały, gmina Witonia”</w:delText>
        </w:r>
        <w:r w:rsidRPr="00480615" w:rsidDel="00480615">
          <w:rPr>
            <w:rFonts w:ascii="Times New Roman" w:hAnsi="Times New Roman" w:cs="Times New Roman"/>
            <w:bCs/>
            <w:sz w:val="24"/>
            <w:szCs w:val="24"/>
            <w:rPrChange w:id="81" w:author="uzytkownik" w:date="2021-02-05T10:30:00Z">
              <w:rPr>
                <w:rFonts w:cs="Arial"/>
                <w:bCs/>
                <w:szCs w:val="20"/>
              </w:rPr>
            </w:rPrChange>
          </w:rPr>
          <w:delText xml:space="preserve"> -</w:delText>
        </w:r>
      </w:del>
    </w:p>
    <w:p w:rsidR="00D714D6" w:rsidRPr="00DF2044" w:rsidRDefault="005D59E2" w:rsidP="00411D3F">
      <w:pPr>
        <w:spacing w:line="276" w:lineRule="auto"/>
        <w:rPr>
          <w:rFonts w:ascii="Times New Roman" w:hAnsi="Times New Roman" w:cs="Times New Roman"/>
          <w:bCs/>
          <w:sz w:val="24"/>
          <w:szCs w:val="24"/>
          <w:rPrChange w:id="82" w:author="uzytkownik" w:date="2021-07-13T14:38:00Z">
            <w:rPr>
              <w:b/>
              <w:szCs w:val="20"/>
            </w:rPr>
          </w:rPrChange>
        </w:rPr>
        <w:pPrChange w:id="83" w:author="uzytkownik" w:date="2023-02-09T10:56:00Z">
          <w:pPr/>
        </w:pPrChange>
      </w:pPr>
      <w:bookmarkStart w:id="84" w:name="_GoBack"/>
      <w:ins w:id="85" w:author="uzytkownik" w:date="2023-01-26T09:56:00Z">
        <w:r w:rsidRPr="005D59E2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pl-PL"/>
          </w:rPr>
          <w:t>Przebudowa nawierzchni placu rynku i ciągów komunikacyjnych w jego obrębie, przebudowa dojazdów do placów od strony ulicy 3-go Maja i ulicy Cergowskiej, przebudowa skwerów zielonych przy ulicy Trakt Węgierski i ulicy Cergowskiej oraz wymiana oświetlenia ulicznego na działkach 69, 89/2, 90, 154, 159, 164/1, 164/2, i 165                  w Dukli, w ramach programu Rewitalizacji Rynku w Dukli w 2023 roku</w:t>
        </w:r>
      </w:ins>
      <w:ins w:id="86" w:author="uzytkownik" w:date="2022-12-08T08:45:00Z">
        <w:r w:rsidR="0039696B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pl-PL"/>
          </w:rPr>
          <w:t xml:space="preserve">, </w:t>
        </w:r>
      </w:ins>
      <w:del w:id="87" w:author="uzytkownik" w:date="2021-06-09T13:19:00Z">
        <w:r w:rsidR="00D714D6" w:rsidRPr="00480615" w:rsidDel="00BC3B41">
          <w:rPr>
            <w:rFonts w:ascii="Times New Roman" w:hAnsi="Times New Roman" w:cs="Times New Roman"/>
            <w:bCs/>
            <w:sz w:val="24"/>
            <w:szCs w:val="24"/>
            <w:rPrChange w:id="88" w:author="uzytkownik" w:date="2021-02-05T10:30:00Z">
              <w:rPr>
                <w:rFonts w:cs="Arial"/>
                <w:bCs/>
                <w:szCs w:val="20"/>
              </w:rPr>
            </w:rPrChange>
          </w:rPr>
          <w:delText xml:space="preserve">  </w:delText>
        </w:r>
      </w:del>
      <w:r w:rsidR="00D714D6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89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oświadczam, co następuje:</w:t>
      </w:r>
    </w:p>
    <w:bookmarkEnd w:id="84"/>
    <w:p w:rsidR="00E50514" w:rsidRPr="00480615" w:rsidDel="00480615" w:rsidRDefault="00E50514" w:rsidP="00D32CB3">
      <w:pPr>
        <w:rPr>
          <w:del w:id="90" w:author="uzytkownik" w:date="2021-02-05T10:31:00Z"/>
          <w:rFonts w:ascii="Times New Roman" w:hAnsi="Times New Roman" w:cs="Times New Roman"/>
          <w:color w:val="000000" w:themeColor="text1"/>
          <w:sz w:val="24"/>
          <w:szCs w:val="24"/>
          <w:rPrChange w:id="91" w:author="uzytkownik" w:date="2021-02-05T10:30:00Z">
            <w:rPr>
              <w:del w:id="92" w:author="uzytkownik" w:date="2021-02-05T10:31:00Z"/>
              <w:rFonts w:cs="Arial"/>
              <w:color w:val="000000" w:themeColor="text1"/>
              <w:szCs w:val="20"/>
            </w:rPr>
          </w:rPrChange>
        </w:rPr>
      </w:pPr>
    </w:p>
    <w:p w:rsidR="00992049" w:rsidRPr="00480615" w:rsidDel="00480615" w:rsidRDefault="00992049" w:rsidP="00992049">
      <w:pPr>
        <w:rPr>
          <w:del w:id="93" w:author="uzytkownik" w:date="2021-02-05T10:31:00Z"/>
          <w:rFonts w:ascii="Times New Roman" w:hAnsi="Times New Roman" w:cs="Times New Roman"/>
          <w:color w:val="000000" w:themeColor="text1"/>
          <w:sz w:val="24"/>
          <w:szCs w:val="24"/>
          <w:rPrChange w:id="94" w:author="uzytkownik" w:date="2021-02-05T10:30:00Z">
            <w:rPr>
              <w:del w:id="95" w:author="uzytkownik" w:date="2021-02-05T10:31:00Z"/>
              <w:rFonts w:cs="Arial"/>
              <w:color w:val="000000" w:themeColor="text1"/>
              <w:szCs w:val="20"/>
            </w:rPr>
          </w:rPrChange>
        </w:rPr>
      </w:pPr>
    </w:p>
    <w:p w:rsidR="0079713A" w:rsidRPr="00480615" w:rsidRDefault="00520592" w:rsidP="00A1471A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  <w:rPrChange w:id="96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97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OŚWIADCZENIA</w:t>
      </w:r>
      <w:r w:rsidR="00255142"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98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 DOTYCZĄCE WYKONAWCY</w:t>
      </w:r>
      <w:r w:rsidR="006440B0"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99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:</w:t>
      </w:r>
    </w:p>
    <w:p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ins w:id="100" w:author="uzytkownik" w:date="2022-05-06T09:13:00Z"/>
          <w:rFonts w:ascii="Times New Roman" w:hAnsi="Times New Roman" w:cs="Times New Roman"/>
          <w:color w:val="000000" w:themeColor="text1"/>
          <w:sz w:val="24"/>
          <w:szCs w:val="24"/>
        </w:rPr>
      </w:pPr>
      <w:ins w:id="101" w:author="uzytkownik" w:date="2022-05-06T09:12:00Z">
        <w:r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o </w:t>
        </w:r>
        <w:r w:rsidRPr="006C22B8">
          <w:rPr>
            <w:rFonts w:ascii="Times New Roman" w:hAnsi="Times New Roman" w:cs="Times New Roman"/>
            <w:color w:val="000000" w:themeColor="text1"/>
            <w:sz w:val="24"/>
            <w:szCs w:val="24"/>
          </w:rPr>
          <w:t>braku okoliczności, o których mowa w art. 7 ust. 1 ustawy</w:t>
        </w:r>
      </w:ins>
      <w:ins w:id="102" w:author="uzytkownik" w:date="2022-05-06T09:13:00Z">
        <w:r w:rsidR="005274B5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 </w:t>
        </w:r>
        <w:r w:rsidR="005274B5" w:rsidRPr="005274B5">
          <w:rPr>
            <w:rStyle w:val="Pogrubienie"/>
            <w:b w:val="0"/>
            <w:rPrChange w:id="103" w:author="uzytkownik" w:date="2022-05-06T09:13:00Z">
              <w:rPr>
                <w:rStyle w:val="Pogrubienie"/>
              </w:rPr>
            </w:rPrChange>
          </w:rPr>
          <w:t>z dnia 13 kwietnia 2022 r.</w:t>
        </w:r>
      </w:ins>
      <w:ins w:id="104" w:author="uzytkownik" w:date="2022-05-06T09:14:00Z">
        <w:r w:rsidR="005274B5">
          <w:rPr>
            <w:rStyle w:val="Pogrubienie"/>
          </w:rPr>
          <w:t xml:space="preserve">                            </w:t>
        </w:r>
      </w:ins>
      <w:ins w:id="105" w:author="uzytkownik" w:date="2022-05-06T09:13:00Z">
        <w:r w:rsidR="005274B5">
          <w:rPr>
            <w:rStyle w:val="Pogrubienie"/>
          </w:rPr>
          <w:t xml:space="preserve"> – </w:t>
        </w:r>
        <w:r w:rsidR="005274B5">
          <w:rPr>
            <w:rStyle w:val="Uwydatnienie"/>
          </w:rPr>
          <w:t>o szczególnych rozwiązaniach w zakresie przeciwdziałania wspieraniu agresji na Ukrainę oraz służących ochronie bezpieczeństwa narodowego</w:t>
        </w:r>
      </w:ins>
    </w:p>
    <w:p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ins w:id="106" w:author="uzytkownik" w:date="2022-05-06T09:13:00Z"/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ins w:id="107" w:author="uzytkownik" w:date="2022-05-06T09:13:00Z"/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46CBD" w:rsidRPr="00480615" w:rsidDel="006C22B8" w:rsidRDefault="006C22B8">
      <w:pPr>
        <w:pStyle w:val="Akapitzlist"/>
        <w:numPr>
          <w:ilvl w:val="0"/>
          <w:numId w:val="9"/>
        </w:numPr>
        <w:tabs>
          <w:tab w:val="left" w:pos="426"/>
        </w:tabs>
        <w:rPr>
          <w:del w:id="108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109" w:author="uzytkownik" w:date="2021-02-05T10:30:00Z">
            <w:rPr>
              <w:del w:id="110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111" w:author="uzytkownik" w:date="2021-07-13T09:22:00Z">
          <w:pPr>
            <w:pStyle w:val="Akapitzlist"/>
            <w:numPr>
              <w:numId w:val="7"/>
            </w:numPr>
            <w:tabs>
              <w:tab w:val="left" w:pos="426"/>
            </w:tabs>
            <w:ind w:left="426" w:hanging="426"/>
          </w:pPr>
        </w:pPrChange>
      </w:pPr>
      <w:ins w:id="112" w:author="uzytkownik" w:date="2022-05-06T09:12:00Z">
        <w:r w:rsidRPr="006C22B8">
          <w:rPr>
            <w:rFonts w:ascii="Times New Roman" w:hAnsi="Times New Roman" w:cs="Times New Roman"/>
            <w:color w:val="000000" w:themeColor="text1"/>
            <w:sz w:val="24"/>
            <w:szCs w:val="24"/>
          </w:rPr>
          <w:t>.</w:t>
        </w:r>
      </w:ins>
      <w:del w:id="113" w:author="uzytkownik" w:date="2021-07-13T09:23:00Z">
        <w:r w:rsidR="004F23F7" w:rsidRPr="00480615" w:rsidDel="00354615">
          <w:rPr>
            <w:rFonts w:ascii="Times New Roman" w:hAnsi="Times New Roman" w:cs="Times New Roman"/>
            <w:color w:val="000000" w:themeColor="text1"/>
            <w:sz w:val="24"/>
            <w:szCs w:val="24"/>
            <w:rPrChange w:id="114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Oświadczam</w:delText>
        </w:r>
      </w:del>
      <w:del w:id="115" w:author="uzytkownik" w:date="2022-05-06T09:12:00Z">
        <w:r w:rsidR="004F23F7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16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, że n</w:delText>
        </w:r>
        <w:r w:rsidR="009301A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17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ie </w:delText>
        </w:r>
        <w:r w:rsidR="008D0487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18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podlegam wykluczeniu z postępowania na podstawie </w:delText>
        </w:r>
        <w:r w:rsidR="00E21B4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19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art.</w:delText>
        </w:r>
        <w:r w:rsidR="00AE6FF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20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 </w:delText>
        </w:r>
        <w:r w:rsidR="006D68F1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21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108</w:delText>
        </w:r>
        <w:r w:rsidR="00AE6FF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22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 </w:delText>
        </w:r>
        <w:r w:rsidR="008D0487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23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ustawy</w:delText>
        </w:r>
        <w:r w:rsidR="003A3CF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24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 </w:delText>
        </w:r>
        <w:r w:rsidR="00804F07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25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Pzp</w:delText>
        </w:r>
        <w:r w:rsidR="008D0487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26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.</w:delText>
        </w:r>
      </w:del>
    </w:p>
    <w:p w:rsidR="007840F2" w:rsidRPr="00480615" w:rsidDel="006C22B8" w:rsidRDefault="0025095B">
      <w:pPr>
        <w:pStyle w:val="Akapitzlist"/>
        <w:numPr>
          <w:ilvl w:val="0"/>
          <w:numId w:val="9"/>
        </w:numPr>
        <w:tabs>
          <w:tab w:val="left" w:pos="426"/>
        </w:tabs>
        <w:rPr>
          <w:del w:id="127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128" w:author="uzytkownik" w:date="2021-02-05T10:30:00Z">
            <w:rPr>
              <w:del w:id="129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130" w:author="uzytkownik" w:date="2021-07-13T09:22:00Z">
          <w:pPr>
            <w:pStyle w:val="Akapitzlist"/>
            <w:numPr>
              <w:numId w:val="7"/>
            </w:numPr>
            <w:tabs>
              <w:tab w:val="left" w:pos="426"/>
            </w:tabs>
            <w:ind w:left="426" w:hanging="426"/>
          </w:pPr>
        </w:pPrChange>
      </w:pPr>
      <w:del w:id="131" w:author="uzytkownik" w:date="2021-07-13T09:23:00Z">
        <w:r w:rsidRPr="00480615" w:rsidDel="00354615">
          <w:rPr>
            <w:rFonts w:ascii="Times New Roman" w:hAnsi="Times New Roman" w:cs="Times New Roman"/>
            <w:color w:val="000000" w:themeColor="text1"/>
            <w:sz w:val="24"/>
            <w:szCs w:val="24"/>
            <w:rPrChange w:id="132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Oświadczam</w:delText>
        </w:r>
      </w:del>
      <w:del w:id="133" w:author="uzytkownik" w:date="2022-05-06T09:12:00Z"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34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, że nie podlegam wykluczeniu z postępowania na podstawie art.</w:delText>
        </w:r>
        <w:r w:rsidR="006D68F1" w:rsidRPr="00480615" w:rsidDel="006C22B8">
          <w:rPr>
            <w:rStyle w:val="FontStyle97"/>
            <w:rFonts w:ascii="Times New Roman" w:hAnsi="Times New Roman" w:cs="Times New Roman"/>
            <w:color w:val="000000" w:themeColor="text1"/>
            <w:sz w:val="24"/>
            <w:szCs w:val="24"/>
            <w:rPrChange w:id="135" w:author="uzytkownik" w:date="2021-02-05T10:30:00Z">
              <w:rPr>
                <w:rStyle w:val="FontStyle97"/>
                <w:color w:val="000000" w:themeColor="text1"/>
              </w:rPr>
            </w:rPrChange>
          </w:rPr>
          <w:delText>109 ust. 1 pkt 4)</w:delText>
        </w:r>
        <w:r w:rsidRPr="00480615" w:rsidDel="006C22B8">
          <w:rPr>
            <w:rStyle w:val="FontStyle97"/>
            <w:rFonts w:ascii="Times New Roman" w:hAnsi="Times New Roman" w:cs="Times New Roman"/>
            <w:color w:val="000000" w:themeColor="text1"/>
            <w:sz w:val="24"/>
            <w:szCs w:val="24"/>
            <w:rPrChange w:id="136" w:author="uzytkownik" w:date="2021-02-05T10:30:00Z">
              <w:rPr>
                <w:rStyle w:val="FontStyle97"/>
                <w:color w:val="000000" w:themeColor="text1"/>
              </w:rPr>
            </w:rPrChange>
          </w:rPr>
          <w:delText xml:space="preserve"> 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37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ustawy</w:delText>
        </w:r>
        <w:r w:rsidR="003A3CF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38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 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39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Pzp.</w:delText>
        </w:r>
      </w:del>
    </w:p>
    <w:p w:rsidR="00CF4A74" w:rsidRPr="00480615" w:rsidDel="00480615" w:rsidRDefault="00CF4A74" w:rsidP="00300674">
      <w:pPr>
        <w:rPr>
          <w:del w:id="140" w:author="uzytkownik" w:date="2021-02-05T10:33:00Z"/>
          <w:rFonts w:ascii="Times New Roman" w:hAnsi="Times New Roman" w:cs="Times New Roman"/>
          <w:i/>
          <w:color w:val="000000" w:themeColor="text1"/>
          <w:sz w:val="24"/>
          <w:szCs w:val="24"/>
          <w:rPrChange w:id="141" w:author="uzytkownik" w:date="2021-02-05T10:30:00Z">
            <w:rPr>
              <w:del w:id="142" w:author="uzytkownik" w:date="2021-02-05T10:33:00Z"/>
              <w:rFonts w:cs="Arial"/>
              <w:i/>
              <w:color w:val="000000" w:themeColor="text1"/>
              <w:szCs w:val="20"/>
            </w:rPr>
          </w:rPrChange>
        </w:rPr>
      </w:pPr>
    </w:p>
    <w:p w:rsidR="00295A3A" w:rsidRPr="00480615" w:rsidDel="00354615" w:rsidRDefault="00295A3A" w:rsidP="00300674">
      <w:pPr>
        <w:rPr>
          <w:del w:id="143" w:author="uzytkownik" w:date="2021-07-13T09:23:00Z"/>
          <w:rFonts w:ascii="Times New Roman" w:hAnsi="Times New Roman" w:cs="Times New Roman"/>
          <w:i/>
          <w:color w:val="000000" w:themeColor="text1"/>
          <w:sz w:val="24"/>
          <w:szCs w:val="24"/>
          <w:rPrChange w:id="144" w:author="uzytkownik" w:date="2021-02-05T10:30:00Z">
            <w:rPr>
              <w:del w:id="145" w:author="uzytkownik" w:date="2021-07-13T09:23:00Z"/>
              <w:rFonts w:cs="Arial"/>
              <w:i/>
              <w:color w:val="000000" w:themeColor="text1"/>
              <w:szCs w:val="20"/>
            </w:rPr>
          </w:rPrChange>
        </w:rPr>
      </w:pPr>
    </w:p>
    <w:p w:rsidR="00246CBD" w:rsidRPr="00480615" w:rsidRDefault="00246CBD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  <w:rPrChange w:id="146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47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48" w:author="uzytkownik" w:date="2021-02-05T10:30:00Z">
            <w:rPr>
              <w:rFonts w:cs="Arial"/>
              <w:i/>
              <w:color w:val="000000" w:themeColor="text1"/>
              <w:szCs w:val="20"/>
            </w:rPr>
          </w:rPrChange>
        </w:rPr>
        <w:t xml:space="preserve">, 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49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dnia 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50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  <w:t>r.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51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52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246CBD" w:rsidRPr="00354615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  <w:rPrChange w:id="153" w:author="uzytkownik" w:date="2021-07-13T09:22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</w:pP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54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ab/>
      </w:r>
      <w:r w:rsidRPr="00354615">
        <w:rPr>
          <w:rFonts w:ascii="Times New Roman" w:hAnsi="Times New Roman" w:cs="Times New Roman"/>
          <w:i/>
          <w:color w:val="000000" w:themeColor="text1"/>
          <w:szCs w:val="20"/>
          <w:rPrChange w:id="155" w:author="uzytkownik" w:date="2021-07-13T09:22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>(miejscowość)</w:t>
      </w:r>
      <w:r w:rsidRPr="00354615">
        <w:rPr>
          <w:rFonts w:ascii="Times New Roman" w:hAnsi="Times New Roman" w:cs="Times New Roman"/>
          <w:i/>
          <w:color w:val="000000" w:themeColor="text1"/>
          <w:szCs w:val="20"/>
          <w:rPrChange w:id="156" w:author="uzytkownik" w:date="2021-07-13T09:22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ab/>
        <w:t>(podpis)</w:t>
      </w:r>
    </w:p>
    <w:p w:rsidR="000507FE" w:rsidRPr="00480615" w:rsidDel="00480615" w:rsidRDefault="000507FE" w:rsidP="00214F56">
      <w:pPr>
        <w:tabs>
          <w:tab w:val="left" w:leader="dot" w:pos="9638"/>
        </w:tabs>
        <w:rPr>
          <w:del w:id="157" w:author="uzytkownik" w:date="2021-02-05T10:33:00Z"/>
          <w:rFonts w:ascii="Times New Roman" w:hAnsi="Times New Roman" w:cs="Times New Roman"/>
          <w:color w:val="000000" w:themeColor="text1"/>
          <w:sz w:val="24"/>
          <w:szCs w:val="24"/>
          <w:rPrChange w:id="158" w:author="uzytkownik" w:date="2021-02-05T10:30:00Z">
            <w:rPr>
              <w:del w:id="159" w:author="uzytkownik" w:date="2021-02-05T10:33:00Z"/>
              <w:rFonts w:cs="Arial"/>
              <w:color w:val="000000" w:themeColor="text1"/>
              <w:szCs w:val="20"/>
            </w:rPr>
          </w:rPrChange>
        </w:rPr>
      </w:pPr>
    </w:p>
    <w:p w:rsidR="000507FE" w:rsidRPr="00480615" w:rsidDel="00480615" w:rsidRDefault="000507FE" w:rsidP="00214F56">
      <w:pPr>
        <w:tabs>
          <w:tab w:val="left" w:leader="dot" w:pos="9638"/>
        </w:tabs>
        <w:rPr>
          <w:del w:id="160" w:author="uzytkownik" w:date="2021-02-05T10:33:00Z"/>
          <w:rFonts w:ascii="Times New Roman" w:hAnsi="Times New Roman" w:cs="Times New Roman"/>
          <w:color w:val="000000" w:themeColor="text1"/>
          <w:sz w:val="24"/>
          <w:szCs w:val="24"/>
          <w:rPrChange w:id="161" w:author="uzytkownik" w:date="2021-02-05T10:30:00Z">
            <w:rPr>
              <w:del w:id="162" w:author="uzytkownik" w:date="2021-02-05T10:33:00Z"/>
              <w:rFonts w:cs="Arial"/>
              <w:color w:val="000000" w:themeColor="text1"/>
              <w:szCs w:val="20"/>
            </w:rPr>
          </w:rPrChange>
        </w:rPr>
      </w:pPr>
    </w:p>
    <w:p w:rsidR="009301A2" w:rsidRPr="00480615" w:rsidDel="006C22B8" w:rsidRDefault="004F23F7">
      <w:pPr>
        <w:tabs>
          <w:tab w:val="left" w:leader="dot" w:pos="9638"/>
        </w:tabs>
        <w:spacing w:line="240" w:lineRule="auto"/>
        <w:rPr>
          <w:del w:id="163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164" w:author="uzytkownik" w:date="2021-02-05T10:30:00Z">
            <w:rPr>
              <w:del w:id="165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166" w:author="uzytkownik" w:date="2022-05-06T09:12:00Z">
          <w:pPr>
            <w:tabs>
              <w:tab w:val="left" w:leader="dot" w:pos="9638"/>
            </w:tabs>
          </w:pPr>
        </w:pPrChange>
      </w:pPr>
      <w:del w:id="167" w:author="uzytkownik" w:date="2022-05-06T09:12:00Z"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68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Oświadczam, że z</w:delText>
        </w:r>
        <w:r w:rsidR="007840F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69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achodzą w stosunku do mnie </w:delText>
        </w:r>
        <w:r w:rsidR="005031A7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70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podstawy wykluczenia z postę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71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powania na podstawie art.</w:delText>
        </w:r>
        <w:r w:rsidR="00214F56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72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 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73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…</w:delText>
        </w:r>
        <w:r w:rsidR="00214F56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74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….</w:delText>
        </w:r>
        <w:r w:rsidR="00B154B4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75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…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76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……. </w:delText>
        </w:r>
        <w:r w:rsidR="005031A7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77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u</w:delText>
        </w:r>
        <w:r w:rsidR="00434CC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78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stawy Pzp</w:delText>
        </w:r>
        <w:r w:rsidR="00835815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79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 </w:delText>
        </w:r>
        <w:r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180" w:author="uzytkownik" w:date="2021-02-05T10:30:00Z">
              <w:rPr>
                <w:rFonts w:cs="Arial"/>
                <w:i/>
                <w:color w:val="000000" w:themeColor="text1"/>
                <w:sz w:val="18"/>
                <w:szCs w:val="18"/>
              </w:rPr>
            </w:rPrChange>
          </w:rPr>
          <w:delText>(podać mającą zastosowanie podstawę wykluczenia spośród wymienionych w</w:delText>
        </w:r>
        <w:r w:rsidR="00214F56"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181" w:author="uzytkownik" w:date="2021-02-05T10:30:00Z">
              <w:rPr>
                <w:rFonts w:cs="Arial"/>
                <w:i/>
                <w:color w:val="000000" w:themeColor="text1"/>
                <w:sz w:val="18"/>
                <w:szCs w:val="18"/>
              </w:rPr>
            </w:rPrChange>
          </w:rPr>
          <w:delText> </w:delText>
        </w:r>
        <w:r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182" w:author="uzytkownik" w:date="2021-02-05T10:30:00Z">
              <w:rPr>
                <w:rFonts w:cs="Arial"/>
                <w:i/>
                <w:color w:val="000000" w:themeColor="text1"/>
                <w:sz w:val="18"/>
                <w:szCs w:val="18"/>
              </w:rPr>
            </w:rPrChange>
          </w:rPr>
          <w:delText xml:space="preserve">art. </w:delText>
        </w:r>
        <w:r w:rsidR="006D68F1" w:rsidRPr="00480615" w:rsidDel="006C22B8">
          <w:rPr>
            <w:rStyle w:val="FontStyle97"/>
            <w:rFonts w:ascii="Times New Roman" w:hAnsi="Times New Roman" w:cs="Times New Roman"/>
            <w:i/>
            <w:color w:val="000000" w:themeColor="text1"/>
            <w:sz w:val="24"/>
            <w:szCs w:val="24"/>
            <w:rPrChange w:id="183" w:author="uzytkownik" w:date="2021-02-05T10:30:00Z">
              <w:rPr>
                <w:rStyle w:val="FontStyle97"/>
                <w:i/>
                <w:color w:val="000000" w:themeColor="text1"/>
                <w:sz w:val="18"/>
                <w:szCs w:val="18"/>
              </w:rPr>
            </w:rPrChange>
          </w:rPr>
          <w:delText xml:space="preserve">108 lub 109 ust. 1 </w:delText>
        </w:r>
        <w:r w:rsidR="00434CC2"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184" w:author="uzytkownik" w:date="2021-02-05T10:30:00Z">
              <w:rPr>
                <w:rFonts w:cs="Arial"/>
                <w:i/>
                <w:color w:val="000000" w:themeColor="text1"/>
                <w:sz w:val="18"/>
                <w:szCs w:val="18"/>
              </w:rPr>
            </w:rPrChange>
          </w:rPr>
          <w:delText>ustawy Pzp)</w:delText>
        </w:r>
        <w:r w:rsidR="00434CC2"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185" w:author="uzytkownik" w:date="2021-02-05T10:30:00Z">
              <w:rPr>
                <w:rFonts w:cs="Arial"/>
                <w:i/>
                <w:color w:val="000000" w:themeColor="text1"/>
                <w:szCs w:val="20"/>
              </w:rPr>
            </w:rPrChange>
          </w:rPr>
          <w:delText>.</w:delText>
        </w:r>
        <w:r w:rsidR="00434CC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86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 Jednocześnie oświadczam, że</w:delText>
        </w:r>
        <w:r w:rsidR="00214F56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87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 </w:delText>
        </w:r>
        <w:r w:rsidR="00434CC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88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w</w:delText>
        </w:r>
        <w:r w:rsidR="00214F56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89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 </w:delText>
        </w:r>
        <w:r w:rsidR="00434CC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90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związku z</w:delText>
        </w:r>
        <w:r w:rsidR="00097A8A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91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 </w:delText>
        </w:r>
        <w:r w:rsidR="00434CC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92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ww.</w:delText>
        </w:r>
        <w:r w:rsidR="00097A8A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93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 </w:delText>
        </w:r>
        <w:r w:rsidR="00434CC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94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okolicznością, na podstawie art.</w:delText>
        </w:r>
        <w:r w:rsidR="006D68F1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95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110</w:delText>
        </w:r>
        <w:r w:rsidR="00434CC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96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 ust. </w:delText>
        </w:r>
        <w:r w:rsidR="006D68F1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97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2</w:delText>
        </w:r>
        <w:r w:rsidR="00434CC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98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 ustawy Pzp pod</w:delText>
        </w:r>
        <w:r w:rsidR="00A56074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99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jąłem następujące środki </w:delText>
        </w:r>
        <w:r w:rsidR="00434CC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00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naprawcze:</w:delText>
        </w:r>
      </w:del>
      <w:del w:id="201" w:author="uzytkownik" w:date="2021-07-13T09:23:00Z">
        <w:r w:rsidR="00214F56" w:rsidRPr="00480615" w:rsidDel="00354615">
          <w:rPr>
            <w:rFonts w:ascii="Times New Roman" w:hAnsi="Times New Roman" w:cs="Times New Roman"/>
            <w:color w:val="000000" w:themeColor="text1"/>
            <w:sz w:val="24"/>
            <w:szCs w:val="24"/>
            <w:rPrChange w:id="202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</w:r>
      </w:del>
    </w:p>
    <w:p w:rsidR="00214F56" w:rsidRPr="00480615" w:rsidDel="006C22B8" w:rsidRDefault="00214F56">
      <w:pPr>
        <w:tabs>
          <w:tab w:val="left" w:leader="dot" w:pos="9638"/>
        </w:tabs>
        <w:spacing w:line="240" w:lineRule="auto"/>
        <w:rPr>
          <w:del w:id="203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204" w:author="uzytkownik" w:date="2021-02-05T10:30:00Z">
            <w:rPr>
              <w:del w:id="205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206" w:author="uzytkownik" w:date="2022-05-06T09:12:00Z">
          <w:pPr>
            <w:tabs>
              <w:tab w:val="left" w:leader="dot" w:pos="9638"/>
            </w:tabs>
          </w:pPr>
        </w:pPrChange>
      </w:pPr>
      <w:del w:id="207" w:author="uzytkownik" w:date="2022-05-06T09:12:00Z"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08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</w:r>
      </w:del>
    </w:p>
    <w:p w:rsidR="00214F56" w:rsidRPr="00480615" w:rsidDel="006C22B8" w:rsidRDefault="00214F56">
      <w:pPr>
        <w:tabs>
          <w:tab w:val="left" w:leader="dot" w:pos="9638"/>
        </w:tabs>
        <w:spacing w:line="240" w:lineRule="auto"/>
        <w:rPr>
          <w:del w:id="209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210" w:author="uzytkownik" w:date="2021-02-05T10:30:00Z">
            <w:rPr>
              <w:del w:id="211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212" w:author="uzytkownik" w:date="2022-05-06T09:12:00Z">
          <w:pPr>
            <w:tabs>
              <w:tab w:val="left" w:leader="dot" w:pos="9638"/>
            </w:tabs>
          </w:pPr>
        </w:pPrChange>
      </w:pPr>
      <w:del w:id="213" w:author="uzytkownik" w:date="2022-05-06T09:12:00Z"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14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</w:r>
      </w:del>
    </w:p>
    <w:p w:rsidR="00295A3A" w:rsidRPr="00480615" w:rsidDel="006C22B8" w:rsidRDefault="00295A3A">
      <w:pPr>
        <w:tabs>
          <w:tab w:val="left" w:leader="dot" w:pos="9638"/>
        </w:tabs>
        <w:spacing w:line="240" w:lineRule="auto"/>
        <w:rPr>
          <w:del w:id="215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216" w:author="uzytkownik" w:date="2021-02-05T10:30:00Z">
            <w:rPr>
              <w:del w:id="217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218" w:author="uzytkownik" w:date="2022-05-06T09:12:00Z">
          <w:pPr/>
        </w:pPrChange>
      </w:pPr>
    </w:p>
    <w:p w:rsidR="003B7994" w:rsidRPr="00480615" w:rsidDel="006C22B8" w:rsidRDefault="003B7994">
      <w:pPr>
        <w:tabs>
          <w:tab w:val="left" w:leader="dot" w:pos="9638"/>
        </w:tabs>
        <w:spacing w:line="240" w:lineRule="auto"/>
        <w:rPr>
          <w:del w:id="219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220" w:author="uzytkownik" w:date="2021-02-05T10:30:00Z">
            <w:rPr>
              <w:del w:id="221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222" w:author="uzytkownik" w:date="2022-05-06T09:12:00Z">
          <w:pPr/>
        </w:pPrChange>
      </w:pPr>
    </w:p>
    <w:p w:rsidR="00246CBD" w:rsidRPr="00480615" w:rsidDel="006C22B8" w:rsidRDefault="00246CBD">
      <w:pPr>
        <w:tabs>
          <w:tab w:val="left" w:leader="dot" w:pos="9638"/>
        </w:tabs>
        <w:spacing w:line="240" w:lineRule="auto"/>
        <w:rPr>
          <w:del w:id="223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224" w:author="uzytkownik" w:date="2021-02-05T10:30:00Z">
            <w:rPr>
              <w:del w:id="225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226" w:author="uzytkownik" w:date="2022-05-06T09:12:00Z">
          <w:pPr>
            <w:tabs>
              <w:tab w:val="left" w:leader="dot" w:pos="2694"/>
              <w:tab w:val="left" w:leader="dot" w:pos="4678"/>
              <w:tab w:val="left" w:pos="5245"/>
              <w:tab w:val="left" w:leader="dot" w:pos="9356"/>
            </w:tabs>
          </w:pPr>
        </w:pPrChange>
      </w:pPr>
      <w:del w:id="227" w:author="uzytkownik" w:date="2022-05-06T09:12:00Z"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28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</w:r>
        <w:r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229" w:author="uzytkownik" w:date="2021-02-05T10:30:00Z">
              <w:rPr>
                <w:rFonts w:cs="Arial"/>
                <w:i/>
                <w:color w:val="000000" w:themeColor="text1"/>
                <w:szCs w:val="20"/>
              </w:rPr>
            </w:rPrChange>
          </w:rPr>
          <w:delText xml:space="preserve">, 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30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dnia 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31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  <w:delText>r.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32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33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</w:r>
      </w:del>
    </w:p>
    <w:p w:rsidR="00246CBD" w:rsidRPr="00354615" w:rsidDel="006C22B8" w:rsidRDefault="00246CBD">
      <w:pPr>
        <w:tabs>
          <w:tab w:val="left" w:leader="dot" w:pos="9638"/>
        </w:tabs>
        <w:spacing w:line="240" w:lineRule="auto"/>
        <w:rPr>
          <w:del w:id="234" w:author="uzytkownik" w:date="2022-05-06T09:12:00Z"/>
          <w:rFonts w:ascii="Times New Roman" w:hAnsi="Times New Roman" w:cs="Times New Roman"/>
          <w:i/>
          <w:color w:val="000000" w:themeColor="text1"/>
          <w:szCs w:val="20"/>
          <w:rPrChange w:id="235" w:author="uzytkownik" w:date="2021-07-13T09:22:00Z">
            <w:rPr>
              <w:del w:id="236" w:author="uzytkownik" w:date="2022-05-06T09:12:00Z"/>
              <w:rFonts w:cs="Arial"/>
              <w:i/>
              <w:color w:val="000000" w:themeColor="text1"/>
              <w:sz w:val="18"/>
              <w:szCs w:val="18"/>
            </w:rPr>
          </w:rPrChange>
        </w:rPr>
        <w:pPrChange w:id="237" w:author="uzytkownik" w:date="2022-05-06T09:12:00Z">
          <w:pPr>
            <w:tabs>
              <w:tab w:val="center" w:pos="1418"/>
              <w:tab w:val="center" w:pos="7371"/>
            </w:tabs>
          </w:pPr>
        </w:pPrChange>
      </w:pPr>
      <w:del w:id="238" w:author="uzytkownik" w:date="2022-05-06T09:12:00Z">
        <w:r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239" w:author="uzytkownik" w:date="2021-02-05T10:30:00Z">
              <w:rPr>
                <w:rFonts w:cs="Arial"/>
                <w:i/>
                <w:color w:val="000000" w:themeColor="text1"/>
                <w:sz w:val="18"/>
                <w:szCs w:val="18"/>
              </w:rPr>
            </w:rPrChange>
          </w:rPr>
          <w:tab/>
        </w:r>
        <w:r w:rsidRPr="00354615" w:rsidDel="006C22B8">
          <w:rPr>
            <w:rFonts w:ascii="Times New Roman" w:hAnsi="Times New Roman" w:cs="Times New Roman"/>
            <w:i/>
            <w:color w:val="000000" w:themeColor="text1"/>
            <w:szCs w:val="20"/>
            <w:rPrChange w:id="240" w:author="uzytkownik" w:date="2021-07-13T09:22:00Z">
              <w:rPr>
                <w:rFonts w:cs="Arial"/>
                <w:i/>
                <w:color w:val="000000" w:themeColor="text1"/>
                <w:sz w:val="18"/>
                <w:szCs w:val="18"/>
              </w:rPr>
            </w:rPrChange>
          </w:rPr>
          <w:delText>(miejscowość)</w:delText>
        </w:r>
        <w:r w:rsidRPr="00354615" w:rsidDel="006C22B8">
          <w:rPr>
            <w:rFonts w:ascii="Times New Roman" w:hAnsi="Times New Roman" w:cs="Times New Roman"/>
            <w:i/>
            <w:color w:val="000000" w:themeColor="text1"/>
            <w:szCs w:val="20"/>
            <w:rPrChange w:id="241" w:author="uzytkownik" w:date="2021-07-13T09:22:00Z">
              <w:rPr>
                <w:rFonts w:cs="Arial"/>
                <w:i/>
                <w:color w:val="000000" w:themeColor="text1"/>
                <w:sz w:val="18"/>
                <w:szCs w:val="18"/>
              </w:rPr>
            </w:rPrChange>
          </w:rPr>
          <w:tab/>
          <w:delText>(podpis)</w:delText>
        </w:r>
      </w:del>
    </w:p>
    <w:p w:rsidR="00255142" w:rsidRPr="00480615" w:rsidDel="006C22B8" w:rsidRDefault="00255142">
      <w:pPr>
        <w:tabs>
          <w:tab w:val="left" w:leader="dot" w:pos="9638"/>
        </w:tabs>
        <w:spacing w:line="240" w:lineRule="auto"/>
        <w:rPr>
          <w:del w:id="242" w:author="uzytkownik" w:date="2022-05-06T09:12:00Z"/>
          <w:rFonts w:ascii="Times New Roman" w:hAnsi="Times New Roman" w:cs="Times New Roman"/>
          <w:i/>
          <w:color w:val="000000" w:themeColor="text1"/>
          <w:sz w:val="24"/>
          <w:szCs w:val="24"/>
          <w:rPrChange w:id="243" w:author="uzytkownik" w:date="2021-02-05T10:30:00Z">
            <w:rPr>
              <w:del w:id="244" w:author="uzytkownik" w:date="2022-05-06T09:12:00Z"/>
              <w:rFonts w:cs="Arial"/>
              <w:i/>
              <w:color w:val="000000" w:themeColor="text1"/>
              <w:szCs w:val="20"/>
            </w:rPr>
          </w:rPrChange>
        </w:rPr>
        <w:pPrChange w:id="245" w:author="uzytkownik" w:date="2022-05-06T09:12:00Z">
          <w:pPr/>
        </w:pPrChange>
      </w:pPr>
    </w:p>
    <w:p w:rsidR="00255142" w:rsidRPr="00480615" w:rsidDel="006C22B8" w:rsidRDefault="00255142">
      <w:pPr>
        <w:tabs>
          <w:tab w:val="left" w:leader="dot" w:pos="9638"/>
        </w:tabs>
        <w:spacing w:line="240" w:lineRule="auto"/>
        <w:rPr>
          <w:del w:id="246" w:author="uzytkownik" w:date="2022-05-06T09:12:00Z"/>
          <w:rFonts w:ascii="Times New Roman" w:hAnsi="Times New Roman" w:cs="Times New Roman"/>
          <w:b/>
          <w:color w:val="000000" w:themeColor="text1"/>
          <w:sz w:val="24"/>
          <w:szCs w:val="24"/>
          <w:rPrChange w:id="247" w:author="uzytkownik" w:date="2021-02-05T10:30:00Z">
            <w:rPr>
              <w:del w:id="248" w:author="uzytkownik" w:date="2022-05-06T09:12:00Z"/>
              <w:rFonts w:cs="Arial"/>
              <w:b/>
              <w:color w:val="000000" w:themeColor="text1"/>
              <w:szCs w:val="20"/>
            </w:rPr>
          </w:rPrChange>
        </w:rPr>
        <w:pPrChange w:id="249" w:author="uzytkownik" w:date="2022-05-06T09:12:00Z">
          <w:pPr>
            <w:shd w:val="clear" w:color="auto" w:fill="BFBFBF" w:themeFill="background1" w:themeFillShade="BF"/>
          </w:pPr>
        </w:pPrChange>
      </w:pPr>
      <w:del w:id="250" w:author="uzytkownik" w:date="2022-05-06T09:12:00Z">
        <w:r w:rsidRPr="00480615" w:rsidDel="006C22B8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251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>OŚWIADCZENIE DOTYCZĄCE PODMIOTU</w:delText>
        </w:r>
        <w:r w:rsidR="00CE6400" w:rsidRPr="00480615" w:rsidDel="006C22B8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252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>,</w:delText>
        </w:r>
        <w:r w:rsidRPr="00480615" w:rsidDel="006C22B8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253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 xml:space="preserve"> NA </w:delText>
        </w:r>
        <w:r w:rsidR="00CE6400" w:rsidRPr="00480615" w:rsidDel="006C22B8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254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 xml:space="preserve">KTÓREGO </w:delText>
        </w:r>
        <w:r w:rsidRPr="00480615" w:rsidDel="006C22B8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255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>ZASOBY POWOŁUJE SIĘ WYKONAWCA</w:delText>
        </w:r>
        <w:r w:rsidR="003D7458" w:rsidRPr="00480615" w:rsidDel="006C22B8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256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>:</w:delText>
        </w:r>
      </w:del>
    </w:p>
    <w:p w:rsidR="00434CC2" w:rsidRPr="00480615" w:rsidDel="006C22B8" w:rsidRDefault="00434CC2">
      <w:pPr>
        <w:tabs>
          <w:tab w:val="left" w:leader="dot" w:pos="9638"/>
        </w:tabs>
        <w:spacing w:line="240" w:lineRule="auto"/>
        <w:rPr>
          <w:del w:id="257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258" w:author="uzytkownik" w:date="2021-02-05T10:30:00Z">
            <w:rPr>
              <w:del w:id="259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260" w:author="uzytkownik" w:date="2022-05-06T09:12:00Z">
          <w:pPr/>
        </w:pPrChange>
      </w:pPr>
      <w:del w:id="261" w:author="uzytkownik" w:date="2022-05-06T09:12:00Z"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62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Oświadczam, że </w:delText>
        </w:r>
        <w:r w:rsidR="00B80D0E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63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w stosunku do następującego/ych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64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 podmiot</w:delText>
        </w:r>
        <w:r w:rsidR="00B80D0E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65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u/tów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66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, na któr</w:delText>
        </w:r>
        <w:r w:rsidR="009129F3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67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ego/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68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ych zasoby powołuję</w:delText>
        </w:r>
        <w:r w:rsidR="00661B3E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69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 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70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się</w:delText>
        </w:r>
        <w:r w:rsidR="00661B3E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71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 w 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72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niniejszym</w:delText>
        </w:r>
        <w:r w:rsidR="00661B3E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73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 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74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postępowaniu</w:delText>
        </w:r>
        <w:r w:rsidR="00B80D0E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75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,</w:delText>
        </w:r>
        <w:r w:rsidR="00661B3E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76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 tj.: </w:delText>
        </w:r>
        <w:r w:rsidR="00B80D0E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77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……………………………………………………………</w:delText>
        </w:r>
        <w:r w:rsidR="00255142"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278" w:author="uzytkownik" w:date="2021-02-05T10:30:00Z">
              <w:rPr>
                <w:rFonts w:cs="Arial"/>
                <w:i/>
                <w:color w:val="000000" w:themeColor="text1"/>
                <w:szCs w:val="20"/>
              </w:rPr>
            </w:rPrChange>
          </w:rPr>
          <w:delText>(p</w:delText>
        </w:r>
        <w:r w:rsidR="00EF741B"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279" w:author="uzytkownik" w:date="2021-02-05T10:30:00Z">
              <w:rPr>
                <w:rFonts w:cs="Arial"/>
                <w:i/>
                <w:color w:val="000000" w:themeColor="text1"/>
                <w:szCs w:val="20"/>
              </w:rPr>
            </w:rPrChange>
          </w:rPr>
          <w:delText>odać pełną nazwę/firmę, adres</w:delText>
        </w:r>
        <w:r w:rsidR="003416FE"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280" w:author="uzytkownik" w:date="2021-02-05T10:30:00Z">
              <w:rPr>
                <w:rFonts w:cs="Arial"/>
                <w:i/>
                <w:color w:val="000000" w:themeColor="text1"/>
                <w:szCs w:val="20"/>
              </w:rPr>
            </w:rPrChange>
          </w:rPr>
          <w:delText xml:space="preserve">, a także w zależności od podmiotu: NIP/PESEL, </w:delText>
        </w:r>
        <w:r w:rsidR="00255142"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281" w:author="uzytkownik" w:date="2021-02-05T10:30:00Z">
              <w:rPr>
                <w:rFonts w:cs="Arial"/>
                <w:i/>
                <w:color w:val="000000" w:themeColor="text1"/>
                <w:szCs w:val="20"/>
              </w:rPr>
            </w:rPrChange>
          </w:rPr>
          <w:delText xml:space="preserve">KRS/CEiDG) </w:delText>
        </w:r>
        <w:r w:rsidR="003416FE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82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nie </w:delText>
        </w:r>
        <w:r w:rsidR="00B80D0E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83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zachodzą podstawy wykluczenia</w:delText>
        </w:r>
        <w:r w:rsidR="0025514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84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 z postępowania o udzielenie zamówienia.</w:delText>
        </w:r>
      </w:del>
    </w:p>
    <w:p w:rsidR="006D68F1" w:rsidRPr="00480615" w:rsidDel="006C22B8" w:rsidRDefault="006D68F1">
      <w:pPr>
        <w:tabs>
          <w:tab w:val="left" w:leader="dot" w:pos="9638"/>
        </w:tabs>
        <w:spacing w:line="240" w:lineRule="auto"/>
        <w:rPr>
          <w:del w:id="285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286" w:author="uzytkownik" w:date="2021-02-05T10:30:00Z">
            <w:rPr>
              <w:del w:id="287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288" w:author="uzytkownik" w:date="2022-05-06T09:12:00Z">
          <w:pPr/>
        </w:pPrChange>
      </w:pPr>
    </w:p>
    <w:p w:rsidR="006D68F1" w:rsidRPr="00480615" w:rsidDel="006C22B8" w:rsidRDefault="006D68F1">
      <w:pPr>
        <w:tabs>
          <w:tab w:val="left" w:leader="dot" w:pos="9638"/>
        </w:tabs>
        <w:spacing w:line="240" w:lineRule="auto"/>
        <w:rPr>
          <w:del w:id="289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290" w:author="uzytkownik" w:date="2021-02-05T10:30:00Z">
            <w:rPr>
              <w:del w:id="291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292" w:author="uzytkownik" w:date="2022-05-06T09:12:00Z">
          <w:pPr>
            <w:jc w:val="left"/>
          </w:pPr>
        </w:pPrChange>
      </w:pPr>
    </w:p>
    <w:p w:rsidR="006D68F1" w:rsidRPr="00480615" w:rsidDel="006C22B8" w:rsidRDefault="006D68F1">
      <w:pPr>
        <w:tabs>
          <w:tab w:val="left" w:leader="dot" w:pos="9638"/>
        </w:tabs>
        <w:spacing w:line="240" w:lineRule="auto"/>
        <w:rPr>
          <w:del w:id="293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294" w:author="uzytkownik" w:date="2021-02-05T10:30:00Z">
            <w:rPr>
              <w:del w:id="295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296" w:author="uzytkownik" w:date="2022-05-06T09:12:00Z">
          <w:pPr>
            <w:tabs>
              <w:tab w:val="left" w:leader="dot" w:pos="2694"/>
              <w:tab w:val="left" w:leader="dot" w:pos="4678"/>
              <w:tab w:val="left" w:pos="5245"/>
              <w:tab w:val="left" w:leader="dot" w:pos="9356"/>
            </w:tabs>
          </w:pPr>
        </w:pPrChange>
      </w:pPr>
      <w:del w:id="297" w:author="uzytkownik" w:date="2022-05-06T09:12:00Z"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98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</w:r>
        <w:r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299" w:author="uzytkownik" w:date="2021-02-05T10:30:00Z">
              <w:rPr>
                <w:rFonts w:cs="Arial"/>
                <w:i/>
                <w:color w:val="000000" w:themeColor="text1"/>
                <w:szCs w:val="20"/>
              </w:rPr>
            </w:rPrChange>
          </w:rPr>
          <w:delText xml:space="preserve">, 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300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dnia 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301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  <w:delText>r.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302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303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</w:r>
      </w:del>
    </w:p>
    <w:p w:rsidR="006D68F1" w:rsidRPr="00354615" w:rsidDel="006C22B8" w:rsidRDefault="006D68F1">
      <w:pPr>
        <w:tabs>
          <w:tab w:val="left" w:leader="dot" w:pos="9638"/>
        </w:tabs>
        <w:spacing w:line="240" w:lineRule="auto"/>
        <w:rPr>
          <w:del w:id="304" w:author="uzytkownik" w:date="2022-05-06T09:12:00Z"/>
          <w:rFonts w:ascii="Times New Roman" w:hAnsi="Times New Roman" w:cs="Times New Roman"/>
          <w:i/>
          <w:color w:val="000000" w:themeColor="text1"/>
          <w:szCs w:val="20"/>
          <w:rPrChange w:id="305" w:author="uzytkownik" w:date="2021-07-13T09:22:00Z">
            <w:rPr>
              <w:del w:id="306" w:author="uzytkownik" w:date="2022-05-06T09:12:00Z"/>
              <w:rFonts w:cs="Arial"/>
              <w:i/>
              <w:color w:val="000000" w:themeColor="text1"/>
              <w:sz w:val="18"/>
              <w:szCs w:val="18"/>
            </w:rPr>
          </w:rPrChange>
        </w:rPr>
        <w:pPrChange w:id="307" w:author="uzytkownik" w:date="2022-05-06T09:12:00Z">
          <w:pPr>
            <w:tabs>
              <w:tab w:val="center" w:pos="1418"/>
              <w:tab w:val="center" w:pos="7371"/>
            </w:tabs>
          </w:pPr>
        </w:pPrChange>
      </w:pPr>
      <w:del w:id="308" w:author="uzytkownik" w:date="2022-05-06T09:12:00Z">
        <w:r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309" w:author="uzytkownik" w:date="2021-02-05T10:30:00Z">
              <w:rPr>
                <w:rFonts w:cs="Arial"/>
                <w:i/>
                <w:color w:val="000000" w:themeColor="text1"/>
                <w:sz w:val="18"/>
                <w:szCs w:val="18"/>
              </w:rPr>
            </w:rPrChange>
          </w:rPr>
          <w:tab/>
        </w:r>
        <w:r w:rsidRPr="00354615" w:rsidDel="006C22B8">
          <w:rPr>
            <w:rFonts w:ascii="Times New Roman" w:hAnsi="Times New Roman" w:cs="Times New Roman"/>
            <w:i/>
            <w:color w:val="000000" w:themeColor="text1"/>
            <w:szCs w:val="20"/>
            <w:rPrChange w:id="310" w:author="uzytkownik" w:date="2021-07-13T09:22:00Z">
              <w:rPr>
                <w:rFonts w:cs="Arial"/>
                <w:i/>
                <w:color w:val="000000" w:themeColor="text1"/>
                <w:sz w:val="18"/>
                <w:szCs w:val="18"/>
              </w:rPr>
            </w:rPrChange>
          </w:rPr>
          <w:delText>(miejscowość)</w:delText>
        </w:r>
        <w:r w:rsidRPr="00354615" w:rsidDel="006C22B8">
          <w:rPr>
            <w:rFonts w:ascii="Times New Roman" w:hAnsi="Times New Roman" w:cs="Times New Roman"/>
            <w:i/>
            <w:color w:val="000000" w:themeColor="text1"/>
            <w:szCs w:val="20"/>
            <w:rPrChange w:id="311" w:author="uzytkownik" w:date="2021-07-13T09:22:00Z">
              <w:rPr>
                <w:rFonts w:cs="Arial"/>
                <w:i/>
                <w:color w:val="000000" w:themeColor="text1"/>
                <w:sz w:val="18"/>
                <w:szCs w:val="18"/>
              </w:rPr>
            </w:rPrChange>
          </w:rPr>
          <w:tab/>
          <w:delText>(podpis)</w:delText>
        </w:r>
      </w:del>
    </w:p>
    <w:p w:rsidR="006D68F1" w:rsidRPr="00480615" w:rsidDel="00480615" w:rsidRDefault="006D68F1">
      <w:pPr>
        <w:tabs>
          <w:tab w:val="left" w:leader="dot" w:pos="9638"/>
        </w:tabs>
        <w:spacing w:line="240" w:lineRule="auto"/>
        <w:rPr>
          <w:del w:id="312" w:author="uzytkownik" w:date="2021-02-05T10:33:00Z"/>
          <w:rFonts w:ascii="Times New Roman" w:hAnsi="Times New Roman" w:cs="Times New Roman"/>
          <w:color w:val="000000" w:themeColor="text1"/>
          <w:sz w:val="24"/>
          <w:szCs w:val="24"/>
          <w:rPrChange w:id="313" w:author="uzytkownik" w:date="2021-02-05T10:30:00Z">
            <w:rPr>
              <w:del w:id="314" w:author="uzytkownik" w:date="2021-02-05T10:33:00Z"/>
              <w:rFonts w:cs="Arial"/>
              <w:color w:val="000000" w:themeColor="text1"/>
              <w:sz w:val="21"/>
              <w:szCs w:val="21"/>
            </w:rPr>
          </w:rPrChange>
        </w:rPr>
        <w:pPrChange w:id="315" w:author="uzytkownik" w:date="2022-05-06T09:12:00Z">
          <w:pPr/>
        </w:pPrChange>
      </w:pPr>
    </w:p>
    <w:p w:rsidR="006D68F1" w:rsidRPr="00480615" w:rsidDel="00480615" w:rsidRDefault="006D68F1">
      <w:pPr>
        <w:tabs>
          <w:tab w:val="left" w:leader="dot" w:pos="9638"/>
        </w:tabs>
        <w:spacing w:line="240" w:lineRule="auto"/>
        <w:rPr>
          <w:del w:id="316" w:author="uzytkownik" w:date="2021-02-05T10:33:00Z"/>
          <w:rFonts w:ascii="Times New Roman" w:hAnsi="Times New Roman" w:cs="Times New Roman"/>
          <w:color w:val="000000" w:themeColor="text1"/>
          <w:sz w:val="24"/>
          <w:szCs w:val="24"/>
          <w:rPrChange w:id="317" w:author="uzytkownik" w:date="2021-02-05T10:30:00Z">
            <w:rPr>
              <w:del w:id="318" w:author="uzytkownik" w:date="2021-02-05T10:33:00Z"/>
              <w:rFonts w:cs="Arial"/>
              <w:color w:val="000000" w:themeColor="text1"/>
              <w:szCs w:val="20"/>
            </w:rPr>
          </w:rPrChange>
        </w:rPr>
        <w:pPrChange w:id="319" w:author="uzytkownik" w:date="2022-05-06T09:12:00Z">
          <w:pPr/>
        </w:pPrChange>
      </w:pPr>
    </w:p>
    <w:p w:rsidR="00295A3A" w:rsidRPr="00480615" w:rsidDel="006C22B8" w:rsidRDefault="00295A3A">
      <w:pPr>
        <w:tabs>
          <w:tab w:val="left" w:leader="dot" w:pos="9638"/>
        </w:tabs>
        <w:spacing w:line="240" w:lineRule="auto"/>
        <w:rPr>
          <w:del w:id="320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321" w:author="uzytkownik" w:date="2021-02-05T10:30:00Z">
            <w:rPr>
              <w:del w:id="322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323" w:author="uzytkownik" w:date="2022-05-06T09:12:00Z">
          <w:pPr/>
        </w:pPrChange>
      </w:pPr>
    </w:p>
    <w:p w:rsidR="00D714D6" w:rsidRPr="00480615" w:rsidDel="006C22B8" w:rsidRDefault="00D714D6">
      <w:pPr>
        <w:tabs>
          <w:tab w:val="left" w:leader="dot" w:pos="9638"/>
        </w:tabs>
        <w:spacing w:line="240" w:lineRule="auto"/>
        <w:rPr>
          <w:del w:id="324" w:author="uzytkownik" w:date="2022-05-06T09:12:00Z"/>
          <w:rFonts w:ascii="Times New Roman" w:hAnsi="Times New Roman" w:cs="Times New Roman"/>
          <w:b/>
          <w:color w:val="000000" w:themeColor="text1"/>
          <w:sz w:val="24"/>
          <w:szCs w:val="24"/>
          <w:rPrChange w:id="325" w:author="uzytkownik" w:date="2021-02-05T10:30:00Z">
            <w:rPr>
              <w:del w:id="326" w:author="uzytkownik" w:date="2022-05-06T09:12:00Z"/>
              <w:rFonts w:cs="Arial"/>
              <w:b/>
              <w:color w:val="000000" w:themeColor="text1"/>
              <w:szCs w:val="20"/>
            </w:rPr>
          </w:rPrChange>
        </w:rPr>
        <w:pPrChange w:id="327" w:author="uzytkownik" w:date="2022-05-06T09:12:00Z">
          <w:pPr>
            <w:shd w:val="clear" w:color="auto" w:fill="BFBFBF" w:themeFill="background1" w:themeFillShade="BF"/>
          </w:pPr>
        </w:pPrChange>
      </w:pPr>
      <w:del w:id="328" w:author="uzytkownik" w:date="2022-05-06T09:12:00Z">
        <w:r w:rsidRPr="00480615" w:rsidDel="006C22B8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329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>OŚWIADCZENIE DOTYCZĄCE PODWYKONAWCY NIEBĘDĄCEGO PODMIOTEM NA KTÓREGO ZASOBY POWOŁUJE SIĘ WYKONAWCA:</w:delText>
        </w:r>
      </w:del>
    </w:p>
    <w:p w:rsidR="00D714D6" w:rsidRPr="00480615" w:rsidDel="006C22B8" w:rsidRDefault="00D714D6">
      <w:pPr>
        <w:tabs>
          <w:tab w:val="left" w:leader="dot" w:pos="9638"/>
        </w:tabs>
        <w:spacing w:line="240" w:lineRule="auto"/>
        <w:rPr>
          <w:del w:id="330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331" w:author="uzytkownik" w:date="2021-02-05T10:30:00Z">
            <w:rPr>
              <w:del w:id="332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333" w:author="uzytkownik" w:date="2022-05-06T09:12:00Z">
          <w:pPr/>
        </w:pPrChange>
      </w:pPr>
    </w:p>
    <w:p w:rsidR="00D714D6" w:rsidRPr="00480615" w:rsidDel="006C22B8" w:rsidRDefault="00D714D6">
      <w:pPr>
        <w:tabs>
          <w:tab w:val="left" w:leader="dot" w:pos="9638"/>
        </w:tabs>
        <w:spacing w:line="240" w:lineRule="auto"/>
        <w:rPr>
          <w:del w:id="334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335" w:author="uzytkownik" w:date="2021-02-05T10:30:00Z">
            <w:rPr>
              <w:del w:id="336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337" w:author="uzytkownik" w:date="2022-05-06T09:12:00Z">
          <w:pPr/>
        </w:pPrChange>
      </w:pPr>
      <w:del w:id="338" w:author="uzytkownik" w:date="2022-05-06T09:12:00Z"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339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Oświadczam, że następujący/e podmioty będący/e podwykonawcą/ami:</w:delText>
        </w:r>
      </w:del>
    </w:p>
    <w:p w:rsidR="00D714D6" w:rsidRPr="00480615" w:rsidDel="006C22B8" w:rsidRDefault="00D714D6">
      <w:pPr>
        <w:tabs>
          <w:tab w:val="left" w:leader="dot" w:pos="9638"/>
        </w:tabs>
        <w:spacing w:line="240" w:lineRule="auto"/>
        <w:rPr>
          <w:del w:id="340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341" w:author="uzytkownik" w:date="2021-02-05T10:30:00Z">
            <w:rPr>
              <w:del w:id="342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343" w:author="uzytkownik" w:date="2022-05-06T09:12:00Z">
          <w:pPr/>
        </w:pPrChange>
      </w:pPr>
      <w:del w:id="344" w:author="uzytkownik" w:date="2022-05-06T09:12:00Z"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345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delText>
        </w:r>
      </w:del>
      <w:del w:id="346" w:author="uzytkownik" w:date="2021-02-05T10:33:00Z">
        <w:r w:rsidRPr="00480615" w:rsidDel="00480615">
          <w:rPr>
            <w:rFonts w:ascii="Times New Roman" w:hAnsi="Times New Roman" w:cs="Times New Roman"/>
            <w:color w:val="000000" w:themeColor="text1"/>
            <w:sz w:val="24"/>
            <w:szCs w:val="24"/>
            <w:rPrChange w:id="347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............................................</w:delText>
        </w:r>
      </w:del>
    </w:p>
    <w:p w:rsidR="00D714D6" w:rsidRPr="00480615" w:rsidDel="006C22B8" w:rsidRDefault="00D714D6">
      <w:pPr>
        <w:tabs>
          <w:tab w:val="left" w:leader="dot" w:pos="9638"/>
        </w:tabs>
        <w:spacing w:line="240" w:lineRule="auto"/>
        <w:rPr>
          <w:del w:id="348" w:author="uzytkownik" w:date="2022-05-06T09:12:00Z"/>
          <w:rFonts w:ascii="Times New Roman" w:hAnsi="Times New Roman" w:cs="Times New Roman"/>
          <w:i/>
          <w:sz w:val="24"/>
          <w:szCs w:val="24"/>
          <w:rPrChange w:id="349" w:author="uzytkownik" w:date="2021-02-05T10:30:00Z">
            <w:rPr>
              <w:del w:id="350" w:author="uzytkownik" w:date="2022-05-06T09:12:00Z"/>
              <w:i/>
              <w:sz w:val="18"/>
              <w:szCs w:val="18"/>
            </w:rPr>
          </w:rPrChange>
        </w:rPr>
        <w:pPrChange w:id="351" w:author="uzytkownik" w:date="2022-05-06T09:12:00Z">
          <w:pPr/>
        </w:pPrChange>
      </w:pPr>
      <w:del w:id="352" w:author="uzytkownik" w:date="2022-05-06T09:12:00Z">
        <w:r w:rsidRPr="00480615" w:rsidDel="006C22B8">
          <w:rPr>
            <w:rFonts w:ascii="Times New Roman" w:hAnsi="Times New Roman" w:cs="Times New Roman"/>
            <w:i/>
            <w:sz w:val="24"/>
            <w:szCs w:val="24"/>
            <w:rPrChange w:id="353" w:author="uzytkownik" w:date="2021-02-05T10:30:00Z">
              <w:rPr>
                <w:i/>
              </w:rPr>
            </w:rPrChange>
          </w:rPr>
          <w:delText>(pełna nazwa/firma, adres, w zależności od podmiotu: NIP/PESEL, KRS/</w:delText>
        </w:r>
        <w:r w:rsidRPr="00480615" w:rsidDel="006C22B8">
          <w:rPr>
            <w:rFonts w:ascii="Times New Roman" w:hAnsi="Times New Roman" w:cs="Times New Roman"/>
            <w:i/>
            <w:sz w:val="24"/>
            <w:szCs w:val="24"/>
            <w:rPrChange w:id="354" w:author="uzytkownik" w:date="2021-02-05T10:30:00Z">
              <w:rPr>
                <w:i/>
                <w:sz w:val="18"/>
                <w:szCs w:val="18"/>
              </w:rPr>
            </w:rPrChange>
          </w:rPr>
          <w:delText>CEiDG)</w:delText>
        </w:r>
      </w:del>
    </w:p>
    <w:p w:rsidR="00D714D6" w:rsidRPr="00480615" w:rsidDel="00480615" w:rsidRDefault="00D714D6">
      <w:pPr>
        <w:tabs>
          <w:tab w:val="left" w:leader="dot" w:pos="9638"/>
        </w:tabs>
        <w:spacing w:line="240" w:lineRule="auto"/>
        <w:rPr>
          <w:del w:id="355" w:author="uzytkownik" w:date="2021-02-05T10:33:00Z"/>
          <w:rFonts w:ascii="Times New Roman" w:hAnsi="Times New Roman" w:cs="Times New Roman"/>
          <w:sz w:val="24"/>
          <w:szCs w:val="24"/>
          <w:rPrChange w:id="356" w:author="uzytkownik" w:date="2021-02-05T10:30:00Z">
            <w:rPr>
              <w:del w:id="357" w:author="uzytkownik" w:date="2021-02-05T10:33:00Z"/>
              <w:sz w:val="18"/>
              <w:szCs w:val="18"/>
            </w:rPr>
          </w:rPrChange>
        </w:rPr>
        <w:pPrChange w:id="358" w:author="uzytkownik" w:date="2022-05-06T09:12:00Z">
          <w:pPr/>
        </w:pPrChange>
      </w:pPr>
    </w:p>
    <w:p w:rsidR="00D714D6" w:rsidRPr="00480615" w:rsidDel="006C22B8" w:rsidRDefault="00D714D6">
      <w:pPr>
        <w:tabs>
          <w:tab w:val="left" w:leader="dot" w:pos="9638"/>
        </w:tabs>
        <w:spacing w:line="240" w:lineRule="auto"/>
        <w:rPr>
          <w:del w:id="359" w:author="uzytkownik" w:date="2022-05-06T09:12:00Z"/>
          <w:rFonts w:ascii="Times New Roman" w:hAnsi="Times New Roman" w:cs="Times New Roman"/>
          <w:sz w:val="24"/>
          <w:szCs w:val="24"/>
          <w:rPrChange w:id="360" w:author="uzytkownik" w:date="2021-02-05T10:30:00Z">
            <w:rPr>
              <w:del w:id="361" w:author="uzytkownik" w:date="2022-05-06T09:12:00Z"/>
              <w:szCs w:val="20"/>
            </w:rPr>
          </w:rPrChange>
        </w:rPr>
        <w:pPrChange w:id="362" w:author="uzytkownik" w:date="2022-05-06T09:12:00Z">
          <w:pPr/>
        </w:pPrChange>
      </w:pPr>
      <w:del w:id="363" w:author="uzytkownik" w:date="2022-05-06T09:12:00Z">
        <w:r w:rsidRPr="00480615" w:rsidDel="006C22B8">
          <w:rPr>
            <w:rFonts w:ascii="Times New Roman" w:hAnsi="Times New Roman" w:cs="Times New Roman"/>
            <w:sz w:val="24"/>
            <w:szCs w:val="24"/>
            <w:rPrChange w:id="364" w:author="uzytkownik" w:date="2021-02-05T10:30:00Z">
              <w:rPr>
                <w:szCs w:val="20"/>
              </w:rPr>
            </w:rPrChange>
          </w:rPr>
          <w:delText>nie podlegają wykluczeniu z postępowania o udzielenie zamówienia.</w:delText>
        </w:r>
      </w:del>
    </w:p>
    <w:p w:rsidR="00D714D6" w:rsidRPr="00480615" w:rsidDel="006C22B8" w:rsidRDefault="00D714D6">
      <w:pPr>
        <w:tabs>
          <w:tab w:val="left" w:leader="dot" w:pos="9638"/>
        </w:tabs>
        <w:spacing w:line="240" w:lineRule="auto"/>
        <w:rPr>
          <w:del w:id="365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366" w:author="uzytkownik" w:date="2021-02-05T10:30:00Z">
            <w:rPr>
              <w:del w:id="367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368" w:author="uzytkownik" w:date="2022-05-06T09:12:00Z">
          <w:pPr>
            <w:jc w:val="left"/>
          </w:pPr>
        </w:pPrChange>
      </w:pPr>
    </w:p>
    <w:p w:rsidR="00D714D6" w:rsidRPr="00480615" w:rsidDel="006C22B8" w:rsidRDefault="00D714D6">
      <w:pPr>
        <w:tabs>
          <w:tab w:val="left" w:leader="dot" w:pos="9638"/>
        </w:tabs>
        <w:spacing w:line="240" w:lineRule="auto"/>
        <w:rPr>
          <w:del w:id="369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370" w:author="uzytkownik" w:date="2021-02-05T10:30:00Z">
            <w:rPr>
              <w:del w:id="371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372" w:author="uzytkownik" w:date="2022-05-06T09:12:00Z">
          <w:pPr>
            <w:tabs>
              <w:tab w:val="left" w:leader="dot" w:pos="2694"/>
              <w:tab w:val="left" w:leader="dot" w:pos="4678"/>
              <w:tab w:val="left" w:pos="5245"/>
              <w:tab w:val="left" w:leader="dot" w:pos="9356"/>
            </w:tabs>
          </w:pPr>
        </w:pPrChange>
      </w:pPr>
      <w:del w:id="373" w:author="uzytkownik" w:date="2022-05-06T09:12:00Z"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374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</w:r>
        <w:r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375" w:author="uzytkownik" w:date="2021-02-05T10:30:00Z">
              <w:rPr>
                <w:rFonts w:cs="Arial"/>
                <w:i/>
                <w:color w:val="000000" w:themeColor="text1"/>
                <w:szCs w:val="20"/>
              </w:rPr>
            </w:rPrChange>
          </w:rPr>
          <w:delText xml:space="preserve">, 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376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dnia 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377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  <w:delText>r.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378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379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</w:r>
      </w:del>
    </w:p>
    <w:p w:rsidR="00D714D6" w:rsidRPr="00354615" w:rsidDel="006C22B8" w:rsidRDefault="00D714D6">
      <w:pPr>
        <w:tabs>
          <w:tab w:val="left" w:leader="dot" w:pos="9638"/>
        </w:tabs>
        <w:spacing w:line="240" w:lineRule="auto"/>
        <w:rPr>
          <w:del w:id="380" w:author="uzytkownik" w:date="2022-05-06T09:12:00Z"/>
          <w:rFonts w:ascii="Times New Roman" w:hAnsi="Times New Roman" w:cs="Times New Roman"/>
          <w:i/>
          <w:color w:val="000000" w:themeColor="text1"/>
          <w:szCs w:val="20"/>
          <w:rPrChange w:id="381" w:author="uzytkownik" w:date="2021-07-13T09:22:00Z">
            <w:rPr>
              <w:del w:id="382" w:author="uzytkownik" w:date="2022-05-06T09:12:00Z"/>
              <w:rFonts w:cs="Arial"/>
              <w:i/>
              <w:color w:val="000000" w:themeColor="text1"/>
              <w:sz w:val="18"/>
              <w:szCs w:val="18"/>
            </w:rPr>
          </w:rPrChange>
        </w:rPr>
        <w:pPrChange w:id="383" w:author="uzytkownik" w:date="2022-05-06T09:12:00Z">
          <w:pPr>
            <w:tabs>
              <w:tab w:val="center" w:pos="1418"/>
              <w:tab w:val="center" w:pos="7371"/>
            </w:tabs>
          </w:pPr>
        </w:pPrChange>
      </w:pPr>
      <w:del w:id="384" w:author="uzytkownik" w:date="2022-05-06T09:12:00Z">
        <w:r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385" w:author="uzytkownik" w:date="2021-02-05T10:30:00Z">
              <w:rPr>
                <w:rFonts w:cs="Arial"/>
                <w:i/>
                <w:color w:val="000000" w:themeColor="text1"/>
                <w:sz w:val="18"/>
                <w:szCs w:val="18"/>
              </w:rPr>
            </w:rPrChange>
          </w:rPr>
          <w:tab/>
        </w:r>
        <w:r w:rsidRPr="00354615" w:rsidDel="006C22B8">
          <w:rPr>
            <w:rFonts w:ascii="Times New Roman" w:hAnsi="Times New Roman" w:cs="Times New Roman"/>
            <w:i/>
            <w:color w:val="000000" w:themeColor="text1"/>
            <w:szCs w:val="20"/>
            <w:rPrChange w:id="386" w:author="uzytkownik" w:date="2021-07-13T09:22:00Z">
              <w:rPr>
                <w:rFonts w:cs="Arial"/>
                <w:i/>
                <w:color w:val="000000" w:themeColor="text1"/>
                <w:sz w:val="18"/>
                <w:szCs w:val="18"/>
              </w:rPr>
            </w:rPrChange>
          </w:rPr>
          <w:delText>(miejscowość)</w:delText>
        </w:r>
        <w:r w:rsidRPr="00354615" w:rsidDel="006C22B8">
          <w:rPr>
            <w:rFonts w:ascii="Times New Roman" w:hAnsi="Times New Roman" w:cs="Times New Roman"/>
            <w:i/>
            <w:color w:val="000000" w:themeColor="text1"/>
            <w:szCs w:val="20"/>
            <w:rPrChange w:id="387" w:author="uzytkownik" w:date="2021-07-13T09:22:00Z">
              <w:rPr>
                <w:rFonts w:cs="Arial"/>
                <w:i/>
                <w:color w:val="000000" w:themeColor="text1"/>
                <w:sz w:val="18"/>
                <w:szCs w:val="18"/>
              </w:rPr>
            </w:rPrChange>
          </w:rPr>
          <w:tab/>
          <w:delText>(podpis)</w:delText>
        </w:r>
      </w:del>
    </w:p>
    <w:p w:rsidR="00D714D6" w:rsidRPr="00480615" w:rsidDel="006C22B8" w:rsidRDefault="00D714D6">
      <w:pPr>
        <w:tabs>
          <w:tab w:val="left" w:leader="dot" w:pos="9638"/>
        </w:tabs>
        <w:spacing w:line="240" w:lineRule="auto"/>
        <w:rPr>
          <w:del w:id="388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389" w:author="uzytkownik" w:date="2021-02-05T10:30:00Z">
            <w:rPr>
              <w:del w:id="390" w:author="uzytkownik" w:date="2022-05-06T09:12:00Z"/>
              <w:rFonts w:cs="Arial"/>
              <w:color w:val="000000" w:themeColor="text1"/>
              <w:sz w:val="21"/>
              <w:szCs w:val="21"/>
            </w:rPr>
          </w:rPrChange>
        </w:rPr>
        <w:pPrChange w:id="391" w:author="uzytkownik" w:date="2022-05-06T09:12:00Z">
          <w:pPr/>
        </w:pPrChange>
      </w:pPr>
    </w:p>
    <w:p w:rsidR="00C945D3" w:rsidRPr="00354615" w:rsidRDefault="00C945D3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Cs w:val="20"/>
          <w:rPrChange w:id="392" w:author="uzytkownik" w:date="2021-07-13T09:22:00Z">
            <w:rPr>
              <w:rFonts w:cs="Arial"/>
              <w:color w:val="000000" w:themeColor="text1"/>
              <w:sz w:val="18"/>
              <w:szCs w:val="18"/>
            </w:rPr>
          </w:rPrChange>
        </w:rPr>
        <w:pPrChange w:id="393" w:author="uzytkownik" w:date="2022-05-06T09:12:00Z">
          <w:pPr>
            <w:pStyle w:val="Akapitzlist"/>
            <w:numPr>
              <w:numId w:val="8"/>
            </w:numPr>
            <w:ind w:left="284" w:hanging="284"/>
          </w:pPr>
        </w:pPrChange>
      </w:pPr>
      <w:del w:id="394" w:author="uzytkownik" w:date="2022-05-06T09:12:00Z">
        <w:r w:rsidRPr="00354615" w:rsidDel="006C22B8">
          <w:rPr>
            <w:rFonts w:ascii="Times New Roman" w:hAnsi="Times New Roman" w:cs="Times New Roman"/>
            <w:color w:val="000000" w:themeColor="text1"/>
            <w:szCs w:val="20"/>
            <w:rPrChange w:id="395" w:author="uzytkownik" w:date="2021-07-13T09:22:00Z">
              <w:rPr>
                <w:rFonts w:cs="Arial"/>
                <w:color w:val="000000" w:themeColor="text1"/>
                <w:sz w:val="18"/>
                <w:szCs w:val="18"/>
              </w:rPr>
            </w:rPrChange>
          </w:rPr>
          <w:delText>- w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delText>
        </w:r>
      </w:del>
    </w:p>
    <w:sectPr w:rsidR="00C945D3" w:rsidRPr="00354615" w:rsidSect="00480615">
      <w:footerReference w:type="default" r:id="rId8"/>
      <w:footerReference w:type="first" r:id="rId9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  <w:sectPrChange w:id="420" w:author="uzytkownik" w:date="2021-02-05T10:30:00Z">
        <w:sectPr w:rsidR="00C945D3" w:rsidRPr="00354615" w:rsidSect="00480615">
          <w:pgMar w:top="1134" w:right="1134" w:bottom="1134" w:left="1134" w:header="709" w:footer="709" w:gutter="0"/>
        </w:sectPr>
      </w:sectPrChange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30F7" w:rsidRDefault="005930F7" w:rsidP="0038231F">
      <w:pPr>
        <w:spacing w:line="240" w:lineRule="auto"/>
      </w:pPr>
      <w:r>
        <w:separator/>
      </w:r>
    </w:p>
  </w:endnote>
  <w:endnote w:type="continuationSeparator" w:id="0">
    <w:p w:rsidR="005930F7" w:rsidRDefault="005930F7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ustomXmlInsRangeStart w:id="396" w:author="uzytkownik" w:date="2021-02-05T10:33:00Z"/>
  <w:sdt>
    <w:sdtPr>
      <w:rPr>
        <w:rFonts w:ascii="Times New Roman" w:eastAsiaTheme="majorEastAsia" w:hAnsi="Times New Roman" w:cs="Times New Roman"/>
        <w:szCs w:val="20"/>
      </w:rPr>
      <w:id w:val="1491759374"/>
      <w:docPartObj>
        <w:docPartGallery w:val="Page Numbers (Bottom of Page)"/>
        <w:docPartUnique/>
      </w:docPartObj>
    </w:sdtPr>
    <w:sdtEndPr/>
    <w:sdtContent>
      <w:customXmlInsRangeEnd w:id="396"/>
      <w:p w:rsidR="00926E74" w:rsidRPr="00926E74" w:rsidRDefault="00926E74">
        <w:pPr>
          <w:pStyle w:val="Stopka"/>
          <w:jc w:val="right"/>
          <w:rPr>
            <w:ins w:id="397" w:author="uzytkownik" w:date="2021-02-05T10:33:00Z"/>
            <w:rFonts w:ascii="Times New Roman" w:eastAsiaTheme="majorEastAsia" w:hAnsi="Times New Roman" w:cs="Times New Roman"/>
            <w:szCs w:val="20"/>
            <w:rPrChange w:id="398" w:author="uzytkownik" w:date="2021-02-05T10:34:00Z">
              <w:rPr>
                <w:ins w:id="399" w:author="uzytkownik" w:date="2021-02-05T10:33:00Z"/>
                <w:rFonts w:asciiTheme="majorHAnsi" w:eastAsiaTheme="majorEastAsia" w:hAnsiTheme="majorHAnsi" w:cstheme="majorBidi"/>
                <w:sz w:val="28"/>
                <w:szCs w:val="28"/>
              </w:rPr>
            </w:rPrChange>
          </w:rPr>
        </w:pPr>
        <w:ins w:id="400" w:author="uzytkownik" w:date="2021-02-05T10:33:00Z">
          <w:r w:rsidRPr="00926E74">
            <w:rPr>
              <w:rFonts w:ascii="Times New Roman" w:eastAsiaTheme="majorEastAsia" w:hAnsi="Times New Roman" w:cs="Times New Roman"/>
              <w:szCs w:val="20"/>
              <w:rPrChange w:id="401" w:author="uzytkownik" w:date="2021-02-05T10:3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t xml:space="preserve">str. </w:t>
          </w:r>
          <w:r w:rsidRPr="00926E74">
            <w:rPr>
              <w:rFonts w:ascii="Times New Roman" w:eastAsiaTheme="minorEastAsia" w:hAnsi="Times New Roman" w:cs="Times New Roman"/>
              <w:szCs w:val="20"/>
              <w:rPrChange w:id="402" w:author="uzytkownik" w:date="2021-02-05T10:34:00Z">
                <w:rPr>
                  <w:rFonts w:asciiTheme="minorHAnsi" w:eastAsiaTheme="minorEastAsia" w:hAnsiTheme="minorHAnsi" w:cs="Times New Roman"/>
                  <w:sz w:val="22"/>
                </w:rPr>
              </w:rPrChange>
            </w:rPr>
            <w:fldChar w:fldCharType="begin"/>
          </w:r>
          <w:r w:rsidRPr="00926E74">
            <w:rPr>
              <w:rFonts w:ascii="Times New Roman" w:hAnsi="Times New Roman" w:cs="Times New Roman"/>
              <w:szCs w:val="20"/>
              <w:rPrChange w:id="403" w:author="uzytkownik" w:date="2021-02-05T10:34:00Z">
                <w:rPr/>
              </w:rPrChange>
            </w:rPr>
            <w:instrText>PAGE    \* MERGEFORMAT</w:instrText>
          </w:r>
          <w:r w:rsidRPr="00926E74">
            <w:rPr>
              <w:rFonts w:ascii="Times New Roman" w:eastAsiaTheme="minorEastAsia" w:hAnsi="Times New Roman" w:cs="Times New Roman"/>
              <w:szCs w:val="20"/>
              <w:rPrChange w:id="404" w:author="uzytkownik" w:date="2021-02-05T10:3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separate"/>
          </w:r>
        </w:ins>
        <w:r w:rsidR="00411D3F" w:rsidRPr="00411D3F">
          <w:rPr>
            <w:rFonts w:ascii="Times New Roman" w:eastAsiaTheme="majorEastAsia" w:hAnsi="Times New Roman" w:cs="Times New Roman"/>
            <w:noProof/>
            <w:szCs w:val="20"/>
          </w:rPr>
          <w:t>3</w:t>
        </w:r>
        <w:ins w:id="405" w:author="uzytkownik" w:date="2021-02-05T10:33:00Z">
          <w:r w:rsidRPr="00926E74">
            <w:rPr>
              <w:rFonts w:ascii="Times New Roman" w:eastAsiaTheme="majorEastAsia" w:hAnsi="Times New Roman" w:cs="Times New Roman"/>
              <w:szCs w:val="20"/>
              <w:rPrChange w:id="406" w:author="uzytkownik" w:date="2021-02-05T10:3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end"/>
          </w:r>
        </w:ins>
      </w:p>
      <w:customXmlInsRangeStart w:id="407" w:author="uzytkownik" w:date="2021-02-05T10:33:00Z"/>
    </w:sdtContent>
  </w:sdt>
  <w:customXmlInsRangeEnd w:id="407"/>
  <w:p w:rsidR="001C6945" w:rsidRPr="00DE5CEC" w:rsidRDefault="001C6945" w:rsidP="007609CD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ustomXmlInsRangeStart w:id="408" w:author="uzytkownik" w:date="2021-02-05T10:34:00Z"/>
  <w:sdt>
    <w:sdtPr>
      <w:rPr>
        <w:rFonts w:ascii="Times New Roman" w:eastAsiaTheme="majorEastAsia" w:hAnsi="Times New Roman" w:cs="Times New Roman"/>
        <w:szCs w:val="20"/>
      </w:rPr>
      <w:id w:val="1665511874"/>
      <w:docPartObj>
        <w:docPartGallery w:val="Page Numbers (Bottom of Page)"/>
        <w:docPartUnique/>
      </w:docPartObj>
    </w:sdtPr>
    <w:sdtEndPr/>
    <w:sdtContent>
      <w:customXmlInsRangeEnd w:id="408"/>
      <w:p w:rsidR="00926E74" w:rsidRPr="00926E74" w:rsidRDefault="00926E74">
        <w:pPr>
          <w:pStyle w:val="Stopka"/>
          <w:jc w:val="right"/>
          <w:rPr>
            <w:ins w:id="409" w:author="uzytkownik" w:date="2021-02-05T10:34:00Z"/>
            <w:rFonts w:ascii="Times New Roman" w:eastAsiaTheme="majorEastAsia" w:hAnsi="Times New Roman" w:cs="Times New Roman"/>
            <w:szCs w:val="20"/>
            <w:rPrChange w:id="410" w:author="uzytkownik" w:date="2021-02-05T10:34:00Z">
              <w:rPr>
                <w:ins w:id="411" w:author="uzytkownik" w:date="2021-02-05T10:34:00Z"/>
                <w:rFonts w:asciiTheme="majorHAnsi" w:eastAsiaTheme="majorEastAsia" w:hAnsiTheme="majorHAnsi" w:cstheme="majorBidi"/>
                <w:sz w:val="28"/>
                <w:szCs w:val="28"/>
              </w:rPr>
            </w:rPrChange>
          </w:rPr>
        </w:pPr>
        <w:ins w:id="412" w:author="uzytkownik" w:date="2021-02-05T10:34:00Z">
          <w:r w:rsidRPr="00926E74">
            <w:rPr>
              <w:rFonts w:ascii="Times New Roman" w:eastAsiaTheme="majorEastAsia" w:hAnsi="Times New Roman" w:cs="Times New Roman"/>
              <w:szCs w:val="20"/>
              <w:rPrChange w:id="413" w:author="uzytkownik" w:date="2021-02-05T10:3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t xml:space="preserve">str. </w:t>
          </w:r>
          <w:r w:rsidRPr="00926E74">
            <w:rPr>
              <w:rFonts w:ascii="Times New Roman" w:eastAsiaTheme="minorEastAsia" w:hAnsi="Times New Roman" w:cs="Times New Roman"/>
              <w:szCs w:val="20"/>
              <w:rPrChange w:id="414" w:author="uzytkownik" w:date="2021-02-05T10:34:00Z">
                <w:rPr>
                  <w:rFonts w:asciiTheme="minorHAnsi" w:eastAsiaTheme="minorEastAsia" w:hAnsiTheme="minorHAnsi" w:cs="Times New Roman"/>
                  <w:sz w:val="22"/>
                </w:rPr>
              </w:rPrChange>
            </w:rPr>
            <w:fldChar w:fldCharType="begin"/>
          </w:r>
          <w:r w:rsidRPr="00926E74">
            <w:rPr>
              <w:rFonts w:ascii="Times New Roman" w:hAnsi="Times New Roman" w:cs="Times New Roman"/>
              <w:szCs w:val="20"/>
              <w:rPrChange w:id="415" w:author="uzytkownik" w:date="2021-02-05T10:34:00Z">
                <w:rPr/>
              </w:rPrChange>
            </w:rPr>
            <w:instrText>PAGE    \* MERGEFORMAT</w:instrText>
          </w:r>
          <w:r w:rsidRPr="00926E74">
            <w:rPr>
              <w:rFonts w:ascii="Times New Roman" w:eastAsiaTheme="minorEastAsia" w:hAnsi="Times New Roman" w:cs="Times New Roman"/>
              <w:szCs w:val="20"/>
              <w:rPrChange w:id="416" w:author="uzytkownik" w:date="2021-02-05T10:3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separate"/>
          </w:r>
        </w:ins>
        <w:r w:rsidR="00411D3F" w:rsidRPr="00411D3F">
          <w:rPr>
            <w:rFonts w:ascii="Times New Roman" w:eastAsiaTheme="majorEastAsia" w:hAnsi="Times New Roman" w:cs="Times New Roman"/>
            <w:noProof/>
            <w:szCs w:val="20"/>
          </w:rPr>
          <w:t>1</w:t>
        </w:r>
        <w:ins w:id="417" w:author="uzytkownik" w:date="2021-02-05T10:34:00Z">
          <w:r w:rsidRPr="00926E74">
            <w:rPr>
              <w:rFonts w:ascii="Times New Roman" w:eastAsiaTheme="majorEastAsia" w:hAnsi="Times New Roman" w:cs="Times New Roman"/>
              <w:szCs w:val="20"/>
              <w:rPrChange w:id="418" w:author="uzytkownik" w:date="2021-02-05T10:3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end"/>
          </w:r>
        </w:ins>
      </w:p>
      <w:customXmlInsRangeStart w:id="419" w:author="uzytkownik" w:date="2021-02-05T10:34:00Z"/>
    </w:sdtContent>
  </w:sdt>
  <w:customXmlInsRangeEnd w:id="419"/>
  <w:p w:rsidR="00926E74" w:rsidRDefault="00926E7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30F7" w:rsidRDefault="005930F7" w:rsidP="0038231F">
      <w:pPr>
        <w:spacing w:line="240" w:lineRule="auto"/>
      </w:pPr>
      <w:r>
        <w:separator/>
      </w:r>
    </w:p>
  </w:footnote>
  <w:footnote w:type="continuationSeparator" w:id="0">
    <w:p w:rsidR="005930F7" w:rsidRDefault="005930F7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C3E6C15E"/>
    <w:lvl w:ilvl="0" w:tplc="D788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3360E"/>
    <w:multiLevelType w:val="hybridMultilevel"/>
    <w:tmpl w:val="E00CDB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zytkownik">
    <w15:presenceInfo w15:providerId="None" w15:userId="uzytkowni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trackRevisions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263E"/>
    <w:rsid w:val="0001375F"/>
    <w:rsid w:val="000379F0"/>
    <w:rsid w:val="000507FE"/>
    <w:rsid w:val="000613EB"/>
    <w:rsid w:val="00065014"/>
    <w:rsid w:val="000809B6"/>
    <w:rsid w:val="000817F4"/>
    <w:rsid w:val="000836F8"/>
    <w:rsid w:val="00086D55"/>
    <w:rsid w:val="00097A8A"/>
    <w:rsid w:val="000A665E"/>
    <w:rsid w:val="000B0DF5"/>
    <w:rsid w:val="000B1025"/>
    <w:rsid w:val="000B1F47"/>
    <w:rsid w:val="000B33D2"/>
    <w:rsid w:val="000C021E"/>
    <w:rsid w:val="000D03AF"/>
    <w:rsid w:val="000D168D"/>
    <w:rsid w:val="000D73C4"/>
    <w:rsid w:val="000E4D37"/>
    <w:rsid w:val="000E625F"/>
    <w:rsid w:val="000F1229"/>
    <w:rsid w:val="000F2452"/>
    <w:rsid w:val="000F4C8A"/>
    <w:rsid w:val="0010384A"/>
    <w:rsid w:val="00103B61"/>
    <w:rsid w:val="0011121A"/>
    <w:rsid w:val="001448FB"/>
    <w:rsid w:val="0014590E"/>
    <w:rsid w:val="00152E7F"/>
    <w:rsid w:val="00154185"/>
    <w:rsid w:val="00165AD4"/>
    <w:rsid w:val="00166F71"/>
    <w:rsid w:val="001670F2"/>
    <w:rsid w:val="001807BF"/>
    <w:rsid w:val="00181137"/>
    <w:rsid w:val="00190D6E"/>
    <w:rsid w:val="00193E01"/>
    <w:rsid w:val="001957C5"/>
    <w:rsid w:val="00196AD8"/>
    <w:rsid w:val="001A51E3"/>
    <w:rsid w:val="001C52C8"/>
    <w:rsid w:val="001C6945"/>
    <w:rsid w:val="001D3A19"/>
    <w:rsid w:val="001D4C90"/>
    <w:rsid w:val="001E1BEA"/>
    <w:rsid w:val="001F4C82"/>
    <w:rsid w:val="001F73F0"/>
    <w:rsid w:val="001F7787"/>
    <w:rsid w:val="00214F56"/>
    <w:rsid w:val="002167D3"/>
    <w:rsid w:val="002344AE"/>
    <w:rsid w:val="00237F6D"/>
    <w:rsid w:val="00246CBD"/>
    <w:rsid w:val="0024732C"/>
    <w:rsid w:val="0025095B"/>
    <w:rsid w:val="0025141F"/>
    <w:rsid w:val="0025263C"/>
    <w:rsid w:val="0025358A"/>
    <w:rsid w:val="00255142"/>
    <w:rsid w:val="00267089"/>
    <w:rsid w:val="00270BD6"/>
    <w:rsid w:val="00273AAC"/>
    <w:rsid w:val="0027560C"/>
    <w:rsid w:val="00280567"/>
    <w:rsid w:val="00287BCD"/>
    <w:rsid w:val="002949E3"/>
    <w:rsid w:val="00295A3A"/>
    <w:rsid w:val="002A2E1A"/>
    <w:rsid w:val="002C42F8"/>
    <w:rsid w:val="002C4948"/>
    <w:rsid w:val="002D1866"/>
    <w:rsid w:val="002E641A"/>
    <w:rsid w:val="002F5999"/>
    <w:rsid w:val="00300674"/>
    <w:rsid w:val="00304292"/>
    <w:rsid w:val="00306530"/>
    <w:rsid w:val="00307A36"/>
    <w:rsid w:val="00313911"/>
    <w:rsid w:val="003178CE"/>
    <w:rsid w:val="00321945"/>
    <w:rsid w:val="00336495"/>
    <w:rsid w:val="003416FE"/>
    <w:rsid w:val="0034230E"/>
    <w:rsid w:val="00346772"/>
    <w:rsid w:val="00354615"/>
    <w:rsid w:val="003636E7"/>
    <w:rsid w:val="00364FBC"/>
    <w:rsid w:val="003761EA"/>
    <w:rsid w:val="0038231F"/>
    <w:rsid w:val="00386E5F"/>
    <w:rsid w:val="00392EC7"/>
    <w:rsid w:val="0039696B"/>
    <w:rsid w:val="003A3CF2"/>
    <w:rsid w:val="003B214C"/>
    <w:rsid w:val="003B295A"/>
    <w:rsid w:val="003B690E"/>
    <w:rsid w:val="003B7994"/>
    <w:rsid w:val="003C0778"/>
    <w:rsid w:val="003C3B64"/>
    <w:rsid w:val="003C4E34"/>
    <w:rsid w:val="003C58F8"/>
    <w:rsid w:val="003D272A"/>
    <w:rsid w:val="003D4D12"/>
    <w:rsid w:val="003D6ED2"/>
    <w:rsid w:val="003D7458"/>
    <w:rsid w:val="003E1710"/>
    <w:rsid w:val="003F024C"/>
    <w:rsid w:val="003F0F5D"/>
    <w:rsid w:val="003F715F"/>
    <w:rsid w:val="00410F0B"/>
    <w:rsid w:val="00411D3F"/>
    <w:rsid w:val="00434CC2"/>
    <w:rsid w:val="00466838"/>
    <w:rsid w:val="00476080"/>
    <w:rsid w:val="004761C6"/>
    <w:rsid w:val="00480615"/>
    <w:rsid w:val="004820D4"/>
    <w:rsid w:val="00484551"/>
    <w:rsid w:val="00484F88"/>
    <w:rsid w:val="004866D0"/>
    <w:rsid w:val="004B00A9"/>
    <w:rsid w:val="004C1AA2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2618B"/>
    <w:rsid w:val="005274B5"/>
    <w:rsid w:val="0053130C"/>
    <w:rsid w:val="005319CA"/>
    <w:rsid w:val="0056027C"/>
    <w:rsid w:val="005641F0"/>
    <w:rsid w:val="005930F7"/>
    <w:rsid w:val="0059495D"/>
    <w:rsid w:val="005A73FB"/>
    <w:rsid w:val="005D59E2"/>
    <w:rsid w:val="005E176A"/>
    <w:rsid w:val="00602E88"/>
    <w:rsid w:val="006171B6"/>
    <w:rsid w:val="006440B0"/>
    <w:rsid w:val="0064500B"/>
    <w:rsid w:val="00661B3E"/>
    <w:rsid w:val="00677C66"/>
    <w:rsid w:val="00687919"/>
    <w:rsid w:val="00692DF3"/>
    <w:rsid w:val="006A3BA3"/>
    <w:rsid w:val="006A52B6"/>
    <w:rsid w:val="006C22B8"/>
    <w:rsid w:val="006C2E62"/>
    <w:rsid w:val="006C3E61"/>
    <w:rsid w:val="006D3168"/>
    <w:rsid w:val="006D65FC"/>
    <w:rsid w:val="006D68F1"/>
    <w:rsid w:val="006E16A6"/>
    <w:rsid w:val="006E5AC9"/>
    <w:rsid w:val="006F3D32"/>
    <w:rsid w:val="006F7D1A"/>
    <w:rsid w:val="007073E8"/>
    <w:rsid w:val="007118F0"/>
    <w:rsid w:val="0072315B"/>
    <w:rsid w:val="00746532"/>
    <w:rsid w:val="007530E5"/>
    <w:rsid w:val="007609CD"/>
    <w:rsid w:val="00777E2B"/>
    <w:rsid w:val="007840F2"/>
    <w:rsid w:val="007936D6"/>
    <w:rsid w:val="0079713A"/>
    <w:rsid w:val="007A4A3C"/>
    <w:rsid w:val="007A730C"/>
    <w:rsid w:val="007E25BD"/>
    <w:rsid w:val="007E2F69"/>
    <w:rsid w:val="007E7A2D"/>
    <w:rsid w:val="00803B21"/>
    <w:rsid w:val="00804F07"/>
    <w:rsid w:val="0081282D"/>
    <w:rsid w:val="00823E49"/>
    <w:rsid w:val="00830AB1"/>
    <w:rsid w:val="00835815"/>
    <w:rsid w:val="008416E0"/>
    <w:rsid w:val="0084469A"/>
    <w:rsid w:val="008560CF"/>
    <w:rsid w:val="00874044"/>
    <w:rsid w:val="00875011"/>
    <w:rsid w:val="00887AB3"/>
    <w:rsid w:val="00892E48"/>
    <w:rsid w:val="008A5BE7"/>
    <w:rsid w:val="008B30B8"/>
    <w:rsid w:val="008C6DF8"/>
    <w:rsid w:val="008D0487"/>
    <w:rsid w:val="008E21E1"/>
    <w:rsid w:val="008E3274"/>
    <w:rsid w:val="008F3818"/>
    <w:rsid w:val="00907449"/>
    <w:rsid w:val="00910715"/>
    <w:rsid w:val="009129F3"/>
    <w:rsid w:val="00920F98"/>
    <w:rsid w:val="00926E74"/>
    <w:rsid w:val="009301A2"/>
    <w:rsid w:val="009375EB"/>
    <w:rsid w:val="009469C7"/>
    <w:rsid w:val="00956C26"/>
    <w:rsid w:val="00965311"/>
    <w:rsid w:val="00975C49"/>
    <w:rsid w:val="00984233"/>
    <w:rsid w:val="00992049"/>
    <w:rsid w:val="009A1B09"/>
    <w:rsid w:val="009A397D"/>
    <w:rsid w:val="009C0C6C"/>
    <w:rsid w:val="009C6DDE"/>
    <w:rsid w:val="009D314C"/>
    <w:rsid w:val="009E2AB5"/>
    <w:rsid w:val="009F52D7"/>
    <w:rsid w:val="009F69A0"/>
    <w:rsid w:val="00A058AD"/>
    <w:rsid w:val="00A0658E"/>
    <w:rsid w:val="00A1401D"/>
    <w:rsid w:val="00A1471A"/>
    <w:rsid w:val="00A1685D"/>
    <w:rsid w:val="00A3431A"/>
    <w:rsid w:val="00A347DE"/>
    <w:rsid w:val="00A36E95"/>
    <w:rsid w:val="00A44BED"/>
    <w:rsid w:val="00A51F00"/>
    <w:rsid w:val="00A56074"/>
    <w:rsid w:val="00A56607"/>
    <w:rsid w:val="00A62798"/>
    <w:rsid w:val="00A776FE"/>
    <w:rsid w:val="00AA719B"/>
    <w:rsid w:val="00AB39E6"/>
    <w:rsid w:val="00AB5E32"/>
    <w:rsid w:val="00AB71A8"/>
    <w:rsid w:val="00AD33B2"/>
    <w:rsid w:val="00AE6FF2"/>
    <w:rsid w:val="00AF33BF"/>
    <w:rsid w:val="00AF69CC"/>
    <w:rsid w:val="00B01B85"/>
    <w:rsid w:val="00B119F4"/>
    <w:rsid w:val="00B15219"/>
    <w:rsid w:val="00B1548C"/>
    <w:rsid w:val="00B154B4"/>
    <w:rsid w:val="00B22BBE"/>
    <w:rsid w:val="00B35FDB"/>
    <w:rsid w:val="00B3611F"/>
    <w:rsid w:val="00B37134"/>
    <w:rsid w:val="00B40FC8"/>
    <w:rsid w:val="00B5619D"/>
    <w:rsid w:val="00B6697A"/>
    <w:rsid w:val="00B80D0E"/>
    <w:rsid w:val="00B8187D"/>
    <w:rsid w:val="00BC3B41"/>
    <w:rsid w:val="00BD06C3"/>
    <w:rsid w:val="00BF1F3F"/>
    <w:rsid w:val="00C00C2E"/>
    <w:rsid w:val="00C22538"/>
    <w:rsid w:val="00C4103F"/>
    <w:rsid w:val="00C456FB"/>
    <w:rsid w:val="00C57DEB"/>
    <w:rsid w:val="00C71B1B"/>
    <w:rsid w:val="00C74389"/>
    <w:rsid w:val="00C75633"/>
    <w:rsid w:val="00C945D3"/>
    <w:rsid w:val="00CA5F28"/>
    <w:rsid w:val="00CC4366"/>
    <w:rsid w:val="00CC6896"/>
    <w:rsid w:val="00CD582B"/>
    <w:rsid w:val="00CE6400"/>
    <w:rsid w:val="00CF4A74"/>
    <w:rsid w:val="00CF5DEF"/>
    <w:rsid w:val="00D0135A"/>
    <w:rsid w:val="00D21CE7"/>
    <w:rsid w:val="00D32CB3"/>
    <w:rsid w:val="00D34D9A"/>
    <w:rsid w:val="00D409DE"/>
    <w:rsid w:val="00D42C9B"/>
    <w:rsid w:val="00D43716"/>
    <w:rsid w:val="00D47D38"/>
    <w:rsid w:val="00D526BC"/>
    <w:rsid w:val="00D64EC1"/>
    <w:rsid w:val="00D714D6"/>
    <w:rsid w:val="00D7532C"/>
    <w:rsid w:val="00DC3424"/>
    <w:rsid w:val="00DC3F44"/>
    <w:rsid w:val="00DC7D06"/>
    <w:rsid w:val="00DD146A"/>
    <w:rsid w:val="00DD3E9D"/>
    <w:rsid w:val="00DE3DB4"/>
    <w:rsid w:val="00DE5CEC"/>
    <w:rsid w:val="00DE73EE"/>
    <w:rsid w:val="00DF2044"/>
    <w:rsid w:val="00DF5B19"/>
    <w:rsid w:val="00E0491A"/>
    <w:rsid w:val="00E11D7D"/>
    <w:rsid w:val="00E14552"/>
    <w:rsid w:val="00E152C3"/>
    <w:rsid w:val="00E15D59"/>
    <w:rsid w:val="00E21B42"/>
    <w:rsid w:val="00E30517"/>
    <w:rsid w:val="00E30A9E"/>
    <w:rsid w:val="00E30C47"/>
    <w:rsid w:val="00E42CC3"/>
    <w:rsid w:val="00E46B9F"/>
    <w:rsid w:val="00E50514"/>
    <w:rsid w:val="00E55512"/>
    <w:rsid w:val="00E74A43"/>
    <w:rsid w:val="00E86A2B"/>
    <w:rsid w:val="00E9675F"/>
    <w:rsid w:val="00EA74CD"/>
    <w:rsid w:val="00EB3286"/>
    <w:rsid w:val="00EE4535"/>
    <w:rsid w:val="00EE7725"/>
    <w:rsid w:val="00EF741B"/>
    <w:rsid w:val="00EF74CA"/>
    <w:rsid w:val="00F014B6"/>
    <w:rsid w:val="00F053EC"/>
    <w:rsid w:val="00F0574F"/>
    <w:rsid w:val="00F11487"/>
    <w:rsid w:val="00F12E17"/>
    <w:rsid w:val="00F15971"/>
    <w:rsid w:val="00F2074D"/>
    <w:rsid w:val="00F22EAA"/>
    <w:rsid w:val="00F27F1D"/>
    <w:rsid w:val="00F33AC3"/>
    <w:rsid w:val="00F365F2"/>
    <w:rsid w:val="00F54680"/>
    <w:rsid w:val="00FA2B82"/>
    <w:rsid w:val="00FB7965"/>
    <w:rsid w:val="00FC0667"/>
    <w:rsid w:val="00FD1293"/>
    <w:rsid w:val="00FE7798"/>
    <w:rsid w:val="00FF6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C7F6AA-83DD-4C68-BB8C-609183549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68F1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410F0B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246CBD"/>
    <w:rPr>
      <w:rFonts w:ascii="Arial" w:hAnsi="Arial" w:cs="Arial"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5274B5"/>
    <w:rPr>
      <w:b/>
      <w:bCs/>
    </w:rPr>
  </w:style>
  <w:style w:type="character" w:styleId="Uwydatnienie">
    <w:name w:val="Emphasis"/>
    <w:basedOn w:val="Domylnaczcionkaakapitu"/>
    <w:uiPriority w:val="20"/>
    <w:qFormat/>
    <w:rsid w:val="005274B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7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59E857-126E-4B31-9559-B34335AE5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484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uzytkownik</cp:lastModifiedBy>
  <cp:revision>84</cp:revision>
  <cp:lastPrinted>2016-07-26T08:32:00Z</cp:lastPrinted>
  <dcterms:created xsi:type="dcterms:W3CDTF">2019-11-22T06:36:00Z</dcterms:created>
  <dcterms:modified xsi:type="dcterms:W3CDTF">2023-02-09T09:56:00Z</dcterms:modified>
</cp:coreProperties>
</file>